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603AE3" w14:textId="5D9A2EFA" w:rsidR="000331A6" w:rsidRPr="00925E0B" w:rsidRDefault="000331A6">
      <w:pPr>
        <w:rPr>
          <w:b/>
          <w:sz w:val="28"/>
          <w:szCs w:val="28"/>
        </w:rPr>
      </w:pPr>
      <w:r w:rsidRPr="00925E0B">
        <w:rPr>
          <w:b/>
          <w:sz w:val="28"/>
          <w:szCs w:val="28"/>
        </w:rPr>
        <w:t>PI Name:</w:t>
      </w:r>
      <w:r w:rsidR="00CA1A45">
        <w:rPr>
          <w:b/>
          <w:sz w:val="28"/>
          <w:szCs w:val="28"/>
        </w:rPr>
        <w:t xml:space="preserve"> Tamara M. Powers</w:t>
      </w:r>
      <w:r w:rsidR="00F67CDA">
        <w:rPr>
          <w:b/>
          <w:sz w:val="28"/>
          <w:szCs w:val="28"/>
        </w:rPr>
        <w:t>, Texas A&amp;M University</w:t>
      </w:r>
    </w:p>
    <w:p w14:paraId="51315A05" w14:textId="28AF3F2A" w:rsidR="000331A6" w:rsidRDefault="00760C9B">
      <w:r>
        <w:rPr>
          <w:b/>
          <w:sz w:val="28"/>
        </w:rPr>
        <w:t>Science</w:t>
      </w:r>
      <w:r w:rsidR="000331A6" w:rsidRPr="000331A6">
        <w:rPr>
          <w:b/>
          <w:sz w:val="28"/>
        </w:rPr>
        <w:t xml:space="preserve"> Education Title</w:t>
      </w:r>
      <w:r w:rsidR="000331A6">
        <w:t xml:space="preserve"> </w:t>
      </w:r>
      <w:proofErr w:type="spellStart"/>
      <w:r w:rsidR="0032171A">
        <w:t>M</w:t>
      </w:r>
      <w:r w:rsidR="0032171A">
        <w:rPr>
          <w:rFonts w:ascii="Cambria" w:hAnsi="Cambria"/>
        </w:rPr>
        <w:t>ö</w:t>
      </w:r>
      <w:r w:rsidR="0032171A">
        <w:t>ssbauer</w:t>
      </w:r>
      <w:proofErr w:type="spellEnd"/>
      <w:r w:rsidR="0032171A">
        <w:t xml:space="preserve"> Spectroscopy</w:t>
      </w:r>
      <w:r w:rsidR="000331A6">
        <w:t xml:space="preserve"> </w:t>
      </w:r>
    </w:p>
    <w:p w14:paraId="1DA6A697" w14:textId="77777777" w:rsidR="00A12DBA" w:rsidRDefault="000331A6">
      <w:r w:rsidRPr="000331A6">
        <w:rPr>
          <w:b/>
          <w:sz w:val="28"/>
        </w:rPr>
        <w:t xml:space="preserve">Overview </w:t>
      </w:r>
    </w:p>
    <w:p w14:paraId="210EC79B" w14:textId="72E206ED" w:rsidR="0032171A" w:rsidRDefault="0032171A" w:rsidP="0060757E">
      <w:pPr>
        <w:jc w:val="both"/>
      </w:pPr>
      <w:proofErr w:type="spellStart"/>
      <w:r>
        <w:t>M</w:t>
      </w:r>
      <w:r>
        <w:rPr>
          <w:rFonts w:ascii="Cambria" w:hAnsi="Cambria"/>
        </w:rPr>
        <w:t>ö</w:t>
      </w:r>
      <w:r>
        <w:t>ssbauer</w:t>
      </w:r>
      <w:proofErr w:type="spellEnd"/>
      <w:r>
        <w:t xml:space="preserve"> spectroscopy is a </w:t>
      </w:r>
      <w:r w:rsidR="00232EB8">
        <w:t xml:space="preserve">bulk characterization </w:t>
      </w:r>
      <w:r>
        <w:t xml:space="preserve">technique that </w:t>
      </w:r>
      <w:r w:rsidR="004922B1">
        <w:t>examines</w:t>
      </w:r>
      <w:r>
        <w:t xml:space="preserve"> the nuclear excitation of </w:t>
      </w:r>
      <w:r w:rsidR="004922B1">
        <w:t xml:space="preserve">an atom by </w:t>
      </w:r>
      <w:r w:rsidR="0060757E">
        <w:t>gamma ray</w:t>
      </w:r>
      <w:r w:rsidR="004922B1">
        <w:t>s</w:t>
      </w:r>
      <w:r w:rsidR="0060757E">
        <w:t xml:space="preserve"> in the solid state. The resulting </w:t>
      </w:r>
      <w:proofErr w:type="spellStart"/>
      <w:r w:rsidR="0060757E">
        <w:t>M</w:t>
      </w:r>
      <w:r w:rsidR="0060757E">
        <w:rPr>
          <w:rFonts w:ascii="Cambria" w:hAnsi="Cambria"/>
        </w:rPr>
        <w:t>ö</w:t>
      </w:r>
      <w:r w:rsidR="0060757E">
        <w:t>ssbauer</w:t>
      </w:r>
      <w:proofErr w:type="spellEnd"/>
      <w:r w:rsidR="0060757E">
        <w:t xml:space="preserve"> spectrum provides information about </w:t>
      </w:r>
      <w:commentRangeStart w:id="0"/>
      <w:commentRangeStart w:id="1"/>
      <w:r w:rsidR="0060757E">
        <w:t xml:space="preserve">the oxidation </w:t>
      </w:r>
      <w:proofErr w:type="gramStart"/>
      <w:r w:rsidR="0060757E">
        <w:t>state</w:t>
      </w:r>
      <w:r w:rsidR="009B34E5">
        <w:t>,</w:t>
      </w:r>
      <w:proofErr w:type="gramEnd"/>
      <w:r w:rsidR="009B34E5">
        <w:t xml:space="preserve"> spin state,</w:t>
      </w:r>
      <w:r w:rsidR="0060757E">
        <w:t xml:space="preserve"> and electronic environment around the target atom</w:t>
      </w:r>
      <w:commentRangeEnd w:id="0"/>
      <w:r w:rsidR="001820AF">
        <w:rPr>
          <w:rStyle w:val="CommentReference"/>
        </w:rPr>
        <w:commentReference w:id="0"/>
      </w:r>
      <w:commentRangeEnd w:id="1"/>
      <w:r w:rsidR="00D37483">
        <w:rPr>
          <w:rStyle w:val="CommentReference"/>
        </w:rPr>
        <w:commentReference w:id="1"/>
      </w:r>
      <w:ins w:id="2" w:author="Powers, Tamara M" w:date="2017-04-05T10:43:00Z">
        <w:r w:rsidR="00D37483">
          <w:t xml:space="preserve">, which, in combination, </w:t>
        </w:r>
      </w:ins>
      <w:ins w:id="3" w:author="Powers, Tamara M" w:date="2017-04-05T10:45:00Z">
        <w:r w:rsidR="00D37483">
          <w:t>gives evidence about</w:t>
        </w:r>
      </w:ins>
      <w:ins w:id="4" w:author="Powers, Tamara M" w:date="2017-04-05T10:43:00Z">
        <w:r w:rsidR="00D37483">
          <w:t xml:space="preserve"> electronic structure and </w:t>
        </w:r>
      </w:ins>
      <w:ins w:id="5" w:author="Powers, Tamara M" w:date="2017-04-05T10:44:00Z">
        <w:r w:rsidR="00D37483">
          <w:t>ligand</w:t>
        </w:r>
        <w:del w:id="6" w:author="Tamara Powers" w:date="2017-04-14T10:27:00Z">
          <w:r w:rsidR="00D37483" w:rsidDel="009F468E">
            <w:delText>s</w:delText>
          </w:r>
        </w:del>
        <w:r w:rsidR="00D37483">
          <w:t xml:space="preserve"> </w:t>
        </w:r>
      </w:ins>
      <w:ins w:id="7" w:author="Powers, Tamara M" w:date="2017-04-05T10:45:00Z">
        <w:r w:rsidR="00D37483">
          <w:t>arrangement</w:t>
        </w:r>
      </w:ins>
      <w:ins w:id="8" w:author="Powers, Tamara M" w:date="2017-04-05T10:44:00Z">
        <w:r w:rsidR="00D37483">
          <w:t xml:space="preserve"> (</w:t>
        </w:r>
      </w:ins>
      <w:ins w:id="9" w:author="Powers, Tamara M" w:date="2017-04-05T10:43:00Z">
        <w:r w:rsidR="00D37483">
          <w:t>geometry</w:t>
        </w:r>
      </w:ins>
      <w:ins w:id="10" w:author="Powers, Tamara M" w:date="2017-04-05T10:44:00Z">
        <w:r w:rsidR="00D37483">
          <w:t>)</w:t>
        </w:r>
      </w:ins>
      <w:ins w:id="11" w:author="Tamara Powers" w:date="2017-04-14T10:27:00Z">
        <w:r w:rsidR="009F468E">
          <w:t xml:space="preserve"> of the molecule</w:t>
        </w:r>
      </w:ins>
      <w:r w:rsidR="0060757E">
        <w:t xml:space="preserve">. In this video, we will learn about the basic principles of </w:t>
      </w:r>
      <w:proofErr w:type="spellStart"/>
      <w:r w:rsidR="0060757E">
        <w:t>M</w:t>
      </w:r>
      <w:r w:rsidR="0060757E">
        <w:rPr>
          <w:rFonts w:ascii="Cambria" w:hAnsi="Cambria"/>
        </w:rPr>
        <w:t>ö</w:t>
      </w:r>
      <w:r w:rsidR="0060757E">
        <w:t>ssbauer</w:t>
      </w:r>
      <w:proofErr w:type="spellEnd"/>
      <w:r w:rsidR="0060757E">
        <w:t xml:space="preserve"> spectroscopy and collect a zero field </w:t>
      </w:r>
      <w:r w:rsidR="0060757E">
        <w:rPr>
          <w:vertAlign w:val="superscript"/>
        </w:rPr>
        <w:t>57</w:t>
      </w:r>
      <w:r w:rsidR="0060757E">
        <w:t xml:space="preserve">Fe </w:t>
      </w:r>
      <w:proofErr w:type="spellStart"/>
      <w:r w:rsidR="0060757E">
        <w:t>M</w:t>
      </w:r>
      <w:r w:rsidR="0060757E">
        <w:rPr>
          <w:rFonts w:ascii="Cambria" w:hAnsi="Cambria"/>
        </w:rPr>
        <w:t>ö</w:t>
      </w:r>
      <w:r w:rsidR="0060757E">
        <w:t>ssbauer</w:t>
      </w:r>
      <w:proofErr w:type="spellEnd"/>
      <w:r w:rsidR="0060757E">
        <w:t xml:space="preserve"> spectrum </w:t>
      </w:r>
      <w:r w:rsidR="001D27ED">
        <w:t xml:space="preserve">of </w:t>
      </w:r>
      <w:proofErr w:type="spellStart"/>
      <w:r w:rsidR="001D27ED">
        <w:t>ferrocene</w:t>
      </w:r>
      <w:proofErr w:type="spellEnd"/>
      <w:r w:rsidR="0060757E">
        <w:t>.</w:t>
      </w:r>
    </w:p>
    <w:p w14:paraId="48CD5FE7" w14:textId="4F0C5807" w:rsidR="00B84DE8" w:rsidRDefault="00B84DE8" w:rsidP="00182CC8">
      <w:r>
        <w:rPr>
          <w:b/>
          <w:sz w:val="28"/>
          <w:szCs w:val="28"/>
        </w:rPr>
        <w:t xml:space="preserve">Principles </w:t>
      </w:r>
    </w:p>
    <w:p w14:paraId="0E5A842C" w14:textId="418D3C9D" w:rsidR="00D37483" w:rsidRDefault="00D37483" w:rsidP="00DA27E2">
      <w:pPr>
        <w:jc w:val="both"/>
        <w:rPr>
          <w:ins w:id="12" w:author="Powers, Tamara M" w:date="2017-04-05T10:49:00Z"/>
        </w:rPr>
      </w:pPr>
      <w:ins w:id="13" w:author="Powers, Tamara M" w:date="2017-04-05T10:49:00Z">
        <w:r>
          <w:rPr>
            <w:i/>
          </w:rPr>
          <w:t>Nuclear Spin Angular Momentum (I)</w:t>
        </w:r>
      </w:ins>
    </w:p>
    <w:p w14:paraId="625B2874" w14:textId="3823AC21" w:rsidR="00D37483" w:rsidRPr="009F468E" w:rsidRDefault="00BE36E3" w:rsidP="00DA27E2">
      <w:pPr>
        <w:jc w:val="both"/>
        <w:rPr>
          <w:ins w:id="14" w:author="Powers, Tamara M" w:date="2017-04-05T10:49:00Z"/>
        </w:rPr>
      </w:pPr>
      <w:ins w:id="15" w:author="Powers, Tamara M" w:date="2017-04-05T15:08:00Z">
        <w:r>
          <w:t>The nuclear spin (</w:t>
        </w:r>
        <w:r>
          <w:rPr>
            <w:i/>
          </w:rPr>
          <w:t>I</w:t>
        </w:r>
        <w:r>
          <w:t>) of an atom is</w:t>
        </w:r>
      </w:ins>
      <w:ins w:id="16" w:author="Powers, Tamara M" w:date="2017-04-05T15:09:00Z">
        <w:r>
          <w:t xml:space="preserve"> defined as</w:t>
        </w:r>
      </w:ins>
      <w:ins w:id="17" w:author="Powers, Tamara M" w:date="2017-04-05T15:08:00Z">
        <w:r>
          <w:t xml:space="preserve"> the total angular momentum of the nucleus.</w:t>
        </w:r>
      </w:ins>
      <w:ins w:id="18" w:author="Powers, Tamara M" w:date="2017-04-05T15:09:00Z">
        <w:r>
          <w:t xml:space="preserve"> </w:t>
        </w:r>
      </w:ins>
      <w:ins w:id="19" w:author="Powers, Tamara M" w:date="2017-04-05T15:46:00Z">
        <w:del w:id="20" w:author="Tamara Powers" w:date="2017-04-14T10:33:00Z">
          <w:r w:rsidR="0075795A" w:rsidDel="009F468E">
            <w:delText>Common ground states</w:delText>
          </w:r>
        </w:del>
      </w:ins>
      <w:ins w:id="21" w:author="Tamara Powers" w:date="2017-04-14T10:33:00Z">
        <w:r w:rsidR="009F468E">
          <w:t>The ground state nuclear spin</w:t>
        </w:r>
      </w:ins>
      <w:ins w:id="22" w:author="Tamara Powers" w:date="2017-04-14T10:34:00Z">
        <w:r w:rsidR="009F468E">
          <w:t xml:space="preserve"> for a given atom</w:t>
        </w:r>
      </w:ins>
      <w:ins w:id="23" w:author="Tamara Powers" w:date="2017-04-14T10:33:00Z">
        <w:r w:rsidR="009F468E">
          <w:t xml:space="preserve"> is dependent on the number of protons and neutrons in the </w:t>
        </w:r>
      </w:ins>
      <w:ins w:id="24" w:author="Tamara Powers" w:date="2017-04-14T10:34:00Z">
        <w:r w:rsidR="009F468E">
          <w:t>nucleus</w:t>
        </w:r>
      </w:ins>
      <w:ins w:id="25" w:author="Tamara Powers" w:date="2017-04-14T10:33:00Z">
        <w:r w:rsidR="009F468E">
          <w:t xml:space="preserve"> </w:t>
        </w:r>
      </w:ins>
      <w:ins w:id="26" w:author="Tamara Powers" w:date="2017-04-14T10:43:00Z">
        <w:r w:rsidR="00B64F30">
          <w:t xml:space="preserve">and can </w:t>
        </w:r>
      </w:ins>
      <w:ins w:id="27" w:author="Tamara Powers" w:date="2017-04-14T10:44:00Z">
        <w:r w:rsidR="00722DF4">
          <w:t>be</w:t>
        </w:r>
      </w:ins>
      <w:ins w:id="28" w:author="Tamara Powers" w:date="2017-04-14T10:43:00Z">
        <w:r w:rsidR="00B64F30">
          <w:t xml:space="preserve"> </w:t>
        </w:r>
      </w:ins>
      <w:ins w:id="29" w:author="Tamara Powers" w:date="2017-04-14T10:44:00Z">
        <w:r w:rsidR="00722DF4">
          <w:t xml:space="preserve">a </w:t>
        </w:r>
      </w:ins>
      <w:ins w:id="30" w:author="Tamara Powers" w:date="2017-04-14T10:43:00Z">
        <w:r w:rsidR="00722DF4">
          <w:t xml:space="preserve">half </w:t>
        </w:r>
      </w:ins>
      <w:ins w:id="31" w:author="Tamara Powers" w:date="2017-04-14T11:08:00Z">
        <w:r w:rsidR="0097616D">
          <w:t xml:space="preserve">integer </w:t>
        </w:r>
      </w:ins>
      <w:ins w:id="32" w:author="Tamara Powers" w:date="2017-04-14T10:43:00Z">
        <w:r w:rsidR="00722DF4">
          <w:t>value</w:t>
        </w:r>
        <w:r w:rsidR="00B64F30">
          <w:t xml:space="preserve"> (1/2, 3/2, 5/2, </w:t>
        </w:r>
        <w:proofErr w:type="spellStart"/>
        <w:r w:rsidR="00B64F30">
          <w:t>etc</w:t>
        </w:r>
        <w:proofErr w:type="spellEnd"/>
        <w:r w:rsidR="00B64F30">
          <w:t xml:space="preserve">) </w:t>
        </w:r>
      </w:ins>
      <w:ins w:id="33" w:author="Tamara Powers" w:date="2017-04-14T10:44:00Z">
        <w:r w:rsidR="00722DF4">
          <w:t>or an</w:t>
        </w:r>
      </w:ins>
      <w:ins w:id="34" w:author="Tamara Powers" w:date="2017-04-14T10:43:00Z">
        <w:r w:rsidR="00722DF4">
          <w:t xml:space="preserve"> integer value</w:t>
        </w:r>
        <w:r w:rsidR="00B64F30">
          <w:t xml:space="preserve"> (1, 2, 3, </w:t>
        </w:r>
        <w:proofErr w:type="spellStart"/>
        <w:r w:rsidR="00B64F30">
          <w:t>etc</w:t>
        </w:r>
        <w:proofErr w:type="spellEnd"/>
        <w:r w:rsidR="00B64F30">
          <w:t>).</w:t>
        </w:r>
      </w:ins>
      <w:ins w:id="35" w:author="Tamara Powers" w:date="2017-04-14T10:44:00Z">
        <w:r w:rsidR="00722DF4">
          <w:t xml:space="preserve"> </w:t>
        </w:r>
      </w:ins>
      <w:ins w:id="36" w:author="Tamara Powers" w:date="2017-04-14T10:46:00Z">
        <w:r w:rsidR="00722DF4">
          <w:t xml:space="preserve">Nuclear spin excited states, </w:t>
        </w:r>
        <w:r w:rsidR="00722DF4" w:rsidRPr="00722DF4">
          <w:rPr>
            <w:i/>
            <w:rPrChange w:id="37" w:author="Tamara Powers" w:date="2017-04-14T10:46:00Z">
              <w:rPr/>
            </w:rPrChange>
          </w:rPr>
          <w:t>I</w:t>
        </w:r>
        <w:r w:rsidR="00722DF4">
          <w:t xml:space="preserve"> + 1n, where n is an integer value, exist and can be accessed if </w:t>
        </w:r>
        <w:r w:rsidR="00AF4037">
          <w:t>enough energy is applied to the nucleus.</w:t>
        </w:r>
      </w:ins>
      <w:ins w:id="38" w:author="Powers, Tamara M" w:date="2017-04-05T15:46:00Z">
        <w:del w:id="39" w:author="Tamara Powers" w:date="2017-04-14T10:43:00Z">
          <w:r w:rsidR="0075795A" w:rsidDel="00B64F30">
            <w:delText xml:space="preserve"> </w:delText>
          </w:r>
        </w:del>
      </w:ins>
    </w:p>
    <w:p w14:paraId="4E3296F7" w14:textId="7FDF0F95" w:rsidR="00DA27E2" w:rsidRPr="004922B1" w:rsidRDefault="00DA27E2" w:rsidP="00DA27E2">
      <w:pPr>
        <w:jc w:val="both"/>
        <w:rPr>
          <w:i/>
        </w:rPr>
      </w:pPr>
      <w:del w:id="40" w:author="Powers, Tamara M" w:date="2017-04-05T10:57:00Z">
        <w:r w:rsidRPr="004922B1" w:rsidDel="00121212">
          <w:rPr>
            <w:i/>
          </w:rPr>
          <w:delText xml:space="preserve">Experiment </w:delText>
        </w:r>
      </w:del>
      <w:ins w:id="41" w:author="Powers, Tamara M" w:date="2017-04-05T10:57:00Z">
        <w:r w:rsidR="00121212">
          <w:rPr>
            <w:i/>
          </w:rPr>
          <w:t>Instrument</w:t>
        </w:r>
        <w:r w:rsidR="00121212" w:rsidRPr="004922B1">
          <w:rPr>
            <w:i/>
          </w:rPr>
          <w:t xml:space="preserve"> </w:t>
        </w:r>
      </w:ins>
      <w:r w:rsidRPr="004922B1">
        <w:rPr>
          <w:i/>
        </w:rPr>
        <w:t>setup</w:t>
      </w:r>
      <w:r w:rsidR="00736F05">
        <w:rPr>
          <w:i/>
        </w:rPr>
        <w:t xml:space="preserve"> </w:t>
      </w:r>
    </w:p>
    <w:p w14:paraId="0F43AC66" w14:textId="3FB8A600" w:rsidR="00121212" w:rsidRDefault="00121212" w:rsidP="004922B1">
      <w:pPr>
        <w:jc w:val="both"/>
        <w:rPr>
          <w:ins w:id="42" w:author="Powers, Tamara M" w:date="2017-04-05T10:54:00Z"/>
        </w:rPr>
      </w:pPr>
      <w:ins w:id="43" w:author="Powers, Tamara M" w:date="2017-04-05T10:54:00Z">
        <w:r>
          <w:t xml:space="preserve">The general </w:t>
        </w:r>
      </w:ins>
      <w:ins w:id="44" w:author="Powers, Tamara M" w:date="2017-04-05T10:57:00Z">
        <w:r>
          <w:t>instrument</w:t>
        </w:r>
      </w:ins>
      <w:ins w:id="45" w:author="Powers, Tamara M" w:date="2017-04-05T10:54:00Z">
        <w:r>
          <w:t xml:space="preserve"> setup is shown in </w:t>
        </w:r>
      </w:ins>
      <w:ins w:id="46" w:author="Powers, Tamara M" w:date="2017-04-05T10:55:00Z">
        <w:r>
          <w:rPr>
            <w:b/>
          </w:rPr>
          <w:t>Figure 1</w:t>
        </w:r>
        <w:r w:rsidRPr="009F468E">
          <w:t xml:space="preserve">. </w:t>
        </w:r>
        <w:r>
          <w:t>The source that generates gamma rays is connected to a driver, which continuously moves the source with respect to the sample</w:t>
        </w:r>
      </w:ins>
      <w:ins w:id="47" w:author="Powers, Tamara M" w:date="2017-04-05T10:56:00Z">
        <w:r>
          <w:t xml:space="preserve"> (the </w:t>
        </w:r>
      </w:ins>
      <w:ins w:id="48" w:author="Powers, Tamara M" w:date="2017-04-05T10:57:00Z">
        <w:r>
          <w:t>necessity</w:t>
        </w:r>
      </w:ins>
      <w:ins w:id="49" w:author="Powers, Tamara M" w:date="2017-04-05T10:56:00Z">
        <w:r>
          <w:t xml:space="preserve"> of this will be explained below)</w:t>
        </w:r>
      </w:ins>
      <w:ins w:id="50" w:author="Powers, Tamara M" w:date="2017-04-05T10:55:00Z">
        <w:r>
          <w:t xml:space="preserve">. </w:t>
        </w:r>
      </w:ins>
      <w:del w:id="51" w:author="Powers, Tamara M" w:date="2017-04-05T10:57:00Z">
        <w:r w:rsidR="00DA27E2" w:rsidDel="00121212">
          <w:delText>During the M</w:delText>
        </w:r>
        <w:r w:rsidR="00DA27E2" w:rsidDel="00121212">
          <w:rPr>
            <w:rFonts w:ascii="Cambria" w:hAnsi="Cambria"/>
          </w:rPr>
          <w:delText>ö</w:delText>
        </w:r>
        <w:r w:rsidR="00DA27E2" w:rsidDel="00121212">
          <w:delText>ssbauer experiment, a</w:delText>
        </w:r>
      </w:del>
      <w:ins w:id="52" w:author="Powers, Tamara M" w:date="2017-04-05T10:57:00Z">
        <w:r>
          <w:t>The gamma rays then hit the</w:t>
        </w:r>
      </w:ins>
      <w:r w:rsidR="00DA27E2">
        <w:t xml:space="preserve"> solid sam</w:t>
      </w:r>
      <w:r w:rsidR="00206E85">
        <w:t xml:space="preserve">ple, </w:t>
      </w:r>
      <w:ins w:id="53" w:author="Powers, Tamara M" w:date="2017-04-05T10:59:00Z">
        <w:r w:rsidR="00451247">
          <w:t xml:space="preserve">which is </w:t>
        </w:r>
      </w:ins>
      <w:r w:rsidR="00206E85">
        <w:t xml:space="preserve">frequently suspended in </w:t>
      </w:r>
      <w:proofErr w:type="gramStart"/>
      <w:r w:rsidR="00206E85">
        <w:t xml:space="preserve">an </w:t>
      </w:r>
      <w:r w:rsidR="00DA27E2">
        <w:t>oil</w:t>
      </w:r>
      <w:proofErr w:type="gramEnd"/>
      <w:ins w:id="54" w:author="Powers, Tamara M" w:date="2017-04-05T10:59:00Z">
        <w:del w:id="55" w:author="Tamara Powers" w:date="2017-04-14T11:08:00Z">
          <w:r w:rsidR="00451247" w:rsidDel="0097616D">
            <w:delText>.</w:delText>
          </w:r>
        </w:del>
      </w:ins>
      <w:del w:id="56" w:author="Powers, Tamara M" w:date="2017-04-05T10:59:00Z">
        <w:r w:rsidR="00DA27E2" w:rsidDel="00451247">
          <w:delText>, is irradiated with gamma rays</w:delText>
        </w:r>
      </w:del>
      <w:r w:rsidR="00DA27E2">
        <w:t>.</w:t>
      </w:r>
      <w:r w:rsidR="000F5EBF">
        <w:t xml:space="preserve"> </w:t>
      </w:r>
      <w:ins w:id="57" w:author="Powers, Tamara M" w:date="2017-04-05T10:58:00Z">
        <w:r>
          <w:t>Upon passing through the sample, the resulting transmitted radiation hits the detector, which measures the intensity of the beam upon interaction with the sample.</w:t>
        </w:r>
      </w:ins>
    </w:p>
    <w:p w14:paraId="6105B442" w14:textId="32E1396B" w:rsidR="00121212" w:rsidRPr="009F468E" w:rsidRDefault="00121212" w:rsidP="004922B1">
      <w:pPr>
        <w:jc w:val="both"/>
        <w:rPr>
          <w:ins w:id="58" w:author="Powers, Tamara M" w:date="2017-04-05T10:54:00Z"/>
          <w:i/>
        </w:rPr>
      </w:pPr>
      <w:ins w:id="59" w:author="Powers, Tamara M" w:date="2017-04-05T10:54:00Z">
        <w:r>
          <w:rPr>
            <w:i/>
          </w:rPr>
          <w:t>Gamma ray generation</w:t>
        </w:r>
      </w:ins>
    </w:p>
    <w:p w14:paraId="28F945F7" w14:textId="08002048" w:rsidR="00AC33E4" w:rsidRDefault="00AC33E4" w:rsidP="004922B1">
      <w:pPr>
        <w:jc w:val="both"/>
      </w:pPr>
      <w:r>
        <w:t>The source used to generate the gamma rays for the experiment needs to be of the same isotope as the atoms in the sample that are absorbing the radiation.</w:t>
      </w:r>
      <w:r w:rsidR="00736F05">
        <w:t xml:space="preserve"> For example, for </w:t>
      </w:r>
      <w:r w:rsidR="00736F05">
        <w:rPr>
          <w:vertAlign w:val="superscript"/>
        </w:rPr>
        <w:t>57</w:t>
      </w:r>
      <w:r w:rsidR="00736F05">
        <w:t xml:space="preserve">Fe </w:t>
      </w:r>
      <w:proofErr w:type="spellStart"/>
      <w:r w:rsidR="00736F05">
        <w:t>M</w:t>
      </w:r>
      <w:r w:rsidR="00736F05">
        <w:rPr>
          <w:rFonts w:ascii="Cambria" w:hAnsi="Cambria"/>
        </w:rPr>
        <w:t>ö</w:t>
      </w:r>
      <w:r w:rsidR="00736F05">
        <w:t>ssbauer</w:t>
      </w:r>
      <w:proofErr w:type="spellEnd"/>
      <w:r w:rsidR="00736F05">
        <w:t xml:space="preserve"> spectroscopy, a radioactive </w:t>
      </w:r>
      <w:r w:rsidR="00736F05">
        <w:rPr>
          <w:vertAlign w:val="superscript"/>
        </w:rPr>
        <w:t>57</w:t>
      </w:r>
      <w:r w:rsidR="00736F05">
        <w:t xml:space="preserve">Co source is utilized. </w:t>
      </w:r>
      <w:r w:rsidR="00736F05">
        <w:rPr>
          <w:vertAlign w:val="superscript"/>
        </w:rPr>
        <w:t>57</w:t>
      </w:r>
      <w:r w:rsidR="00736F05">
        <w:t xml:space="preserve">Co decays (half life = 272 days) to the excited state of </w:t>
      </w:r>
      <w:r w:rsidR="00736F05">
        <w:rPr>
          <w:vertAlign w:val="superscript"/>
        </w:rPr>
        <w:t>57</w:t>
      </w:r>
      <w:r w:rsidR="00736F05">
        <w:t xml:space="preserve">Fe, </w:t>
      </w:r>
      <w:r w:rsidR="00736F05">
        <w:rPr>
          <w:i/>
        </w:rPr>
        <w:t xml:space="preserve">I </w:t>
      </w:r>
      <w:r w:rsidR="00736F05">
        <w:t>= 5/2.</w:t>
      </w:r>
      <w:commentRangeStart w:id="60"/>
      <w:commentRangeStart w:id="61"/>
      <w:r w:rsidR="00736F05">
        <w:t xml:space="preserve"> </w:t>
      </w:r>
      <w:commentRangeEnd w:id="60"/>
      <w:r w:rsidR="00206E85">
        <w:rPr>
          <w:rStyle w:val="CommentReference"/>
        </w:rPr>
        <w:commentReference w:id="60"/>
      </w:r>
      <w:commentRangeEnd w:id="61"/>
      <w:r w:rsidR="00D37483">
        <w:rPr>
          <w:rStyle w:val="CommentReference"/>
        </w:rPr>
        <w:commentReference w:id="61"/>
      </w:r>
      <w:r w:rsidR="00736F05">
        <w:t xml:space="preserve">The resulting excited state </w:t>
      </w:r>
      <w:r w:rsidR="00183790">
        <w:t xml:space="preserve">further </w:t>
      </w:r>
      <w:r w:rsidR="00736F05">
        <w:t xml:space="preserve">decays to either </w:t>
      </w:r>
      <w:proofErr w:type="gramStart"/>
      <w:r w:rsidR="00736F05">
        <w:t xml:space="preserve">the </w:t>
      </w:r>
      <w:r w:rsidR="00736F05">
        <w:rPr>
          <w:i/>
        </w:rPr>
        <w:t>I</w:t>
      </w:r>
      <w:proofErr w:type="gramEnd"/>
      <w:r w:rsidR="00736F05">
        <w:t xml:space="preserve"> = 3/2 excited state or to the </w:t>
      </w:r>
      <w:r w:rsidR="00736F05">
        <w:rPr>
          <w:i/>
        </w:rPr>
        <w:t>I</w:t>
      </w:r>
      <w:r w:rsidR="00736F05">
        <w:t xml:space="preserve"> = 1/2 ground state. Relaxation from the </w:t>
      </w:r>
      <w:r w:rsidR="00736F05">
        <w:rPr>
          <w:i/>
        </w:rPr>
        <w:t>I</w:t>
      </w:r>
      <w:r w:rsidR="00736F05">
        <w:t xml:space="preserve"> = 3/2 excited state of </w:t>
      </w:r>
      <w:r w:rsidR="00736F05">
        <w:rPr>
          <w:vertAlign w:val="superscript"/>
        </w:rPr>
        <w:t>57</w:t>
      </w:r>
      <w:r w:rsidR="00736F05">
        <w:t>Fe to the ground state produces a gamma ray</w:t>
      </w:r>
      <w:r w:rsidR="00183790">
        <w:t xml:space="preserve"> of desired energy for the experiment</w:t>
      </w:r>
      <w:r w:rsidR="00736F05">
        <w:t xml:space="preserve">. </w:t>
      </w:r>
      <w:r w:rsidR="00183790">
        <w:t xml:space="preserve">However, the energy of the generated gamma ray </w:t>
      </w:r>
      <w:r w:rsidR="00BE6D24">
        <w:t>does</w:t>
      </w:r>
      <w:r w:rsidR="00183790">
        <w:t xml:space="preserve"> not exactly match the energy required for a nuclear excitation of the atom in a </w:t>
      </w:r>
      <w:del w:id="62" w:author="Tamara Powers" w:date="2017-04-14T11:33:00Z">
        <w:r w:rsidR="00183790" w:rsidDel="00A35729">
          <w:delText xml:space="preserve">given </w:delText>
        </w:r>
      </w:del>
      <w:r w:rsidR="00183790">
        <w:t xml:space="preserve">molecule. Returning to the example of </w:t>
      </w:r>
      <w:r w:rsidR="00183790">
        <w:rPr>
          <w:vertAlign w:val="superscript"/>
        </w:rPr>
        <w:t>57</w:t>
      </w:r>
      <w:r w:rsidR="00183790">
        <w:t>Fe, the energy level</w:t>
      </w:r>
      <w:r w:rsidR="00232EB8">
        <w:t>s</w:t>
      </w:r>
      <w:r w:rsidR="00183790">
        <w:t xml:space="preserve"> of </w:t>
      </w:r>
      <w:r w:rsidR="00232EB8">
        <w:t xml:space="preserve">the </w:t>
      </w:r>
      <w:r w:rsidR="00232EB8">
        <w:rPr>
          <w:i/>
        </w:rPr>
        <w:t>I</w:t>
      </w:r>
      <w:r w:rsidR="00232EB8">
        <w:t xml:space="preserve"> = 1/2 and </w:t>
      </w:r>
      <w:r w:rsidR="00232EB8">
        <w:rPr>
          <w:i/>
        </w:rPr>
        <w:t xml:space="preserve">I </w:t>
      </w:r>
      <w:r w:rsidR="00232EB8">
        <w:t>= 3/2 states change</w:t>
      </w:r>
      <w:r w:rsidR="00183790">
        <w:t xml:space="preserve"> upon putting Fe within a molecule, where the oxidation and spin state of the </w:t>
      </w:r>
      <w:r w:rsidR="00BE6D24">
        <w:t>metal</w:t>
      </w:r>
      <w:r w:rsidR="00183790">
        <w:t xml:space="preserve"> as well as the ligand environment</w:t>
      </w:r>
      <w:r w:rsidR="00BE6D24">
        <w:t xml:space="preserve"> have an effect on the electron field gradient at Fe. Therefore, to tune the energy of the resulting gamma ray, the source is moved with respect to the sample during </w:t>
      </w:r>
      <w:r w:rsidR="00BE6D24">
        <w:lastRenderedPageBreak/>
        <w:t>the experiment</w:t>
      </w:r>
      <w:r w:rsidR="00745543">
        <w:t xml:space="preserve"> using a driver</w:t>
      </w:r>
      <w:r w:rsidR="002F5A48">
        <w:t xml:space="preserve"> (</w:t>
      </w:r>
      <w:r w:rsidR="002F5A48" w:rsidRPr="002F5A48">
        <w:rPr>
          <w:b/>
        </w:rPr>
        <w:t>Figure 1</w:t>
      </w:r>
      <w:r w:rsidR="002F5A48">
        <w:t>)</w:t>
      </w:r>
      <w:r w:rsidR="00BE6D24">
        <w:t xml:space="preserve">. Therefore, the conventional “energy” unit in </w:t>
      </w:r>
      <w:proofErr w:type="spellStart"/>
      <w:r w:rsidR="00BE6D24">
        <w:t>M</w:t>
      </w:r>
      <w:r w:rsidR="00BE6D24">
        <w:rPr>
          <w:rFonts w:ascii="Cambria" w:hAnsi="Cambria"/>
        </w:rPr>
        <w:t>ö</w:t>
      </w:r>
      <w:r w:rsidR="00BE6D24">
        <w:t>ssbauer</w:t>
      </w:r>
      <w:proofErr w:type="spellEnd"/>
      <w:r w:rsidR="00BE6D24">
        <w:t xml:space="preserve"> spectroscopy is mm/s.</w:t>
      </w:r>
      <w:r w:rsidR="00183790">
        <w:t xml:space="preserve"> </w:t>
      </w:r>
    </w:p>
    <w:p w14:paraId="60F91F38" w14:textId="6F4A7C30" w:rsidR="00121212" w:rsidRDefault="009B34E5" w:rsidP="004922B1">
      <w:pPr>
        <w:jc w:val="both"/>
        <w:rPr>
          <w:ins w:id="63" w:author="Powers, Tamara M" w:date="2017-04-05T10:52:00Z"/>
        </w:rPr>
      </w:pPr>
      <w:del w:id="64" w:author="Powers, Tamara M" w:date="2017-04-05T10:58:00Z">
        <w:r w:rsidDel="00121212">
          <w:delText>Upon passing through the sample, the</w:delText>
        </w:r>
        <w:r w:rsidR="00DA27E2" w:rsidDel="00121212">
          <w:delText xml:space="preserve"> </w:delText>
        </w:r>
        <w:r w:rsidDel="00121212">
          <w:delText xml:space="preserve">resulting </w:delText>
        </w:r>
        <w:r w:rsidR="00DA27E2" w:rsidDel="00121212">
          <w:delText xml:space="preserve">transmitted </w:delText>
        </w:r>
        <w:r w:rsidDel="00121212">
          <w:delText>radiation</w:delText>
        </w:r>
        <w:r w:rsidR="00DA27E2" w:rsidDel="00121212">
          <w:delText xml:space="preserve"> hits the detector, which measures the intensity of the beam upon interaction with the sample. </w:delText>
        </w:r>
      </w:del>
    </w:p>
    <w:p w14:paraId="618B6272" w14:textId="7F9850A5" w:rsidR="00F4608A" w:rsidRPr="009F468E" w:rsidRDefault="00F4608A" w:rsidP="004922B1">
      <w:pPr>
        <w:jc w:val="both"/>
        <w:rPr>
          <w:ins w:id="65" w:author="Powers, Tamara M" w:date="2017-04-05T12:41:00Z"/>
          <w:i/>
        </w:rPr>
      </w:pPr>
      <w:ins w:id="66" w:author="Powers, Tamara M" w:date="2017-04-05T12:41:00Z">
        <w:r w:rsidRPr="009F468E">
          <w:rPr>
            <w:i/>
          </w:rPr>
          <w:t xml:space="preserve">What does a typical </w:t>
        </w:r>
        <w:proofErr w:type="spellStart"/>
        <w:r w:rsidRPr="009F468E">
          <w:rPr>
            <w:i/>
          </w:rPr>
          <w:t>M</w:t>
        </w:r>
        <w:r w:rsidRPr="009F468E">
          <w:rPr>
            <w:rFonts w:ascii="Cambria" w:hAnsi="Cambria"/>
            <w:i/>
          </w:rPr>
          <w:t>ö</w:t>
        </w:r>
        <w:r w:rsidRPr="009F468E">
          <w:rPr>
            <w:i/>
          </w:rPr>
          <w:t>ssbauer</w:t>
        </w:r>
        <w:proofErr w:type="spellEnd"/>
        <w:r w:rsidRPr="009F468E">
          <w:rPr>
            <w:i/>
          </w:rPr>
          <w:t xml:space="preserve"> spectrum look like?</w:t>
        </w:r>
      </w:ins>
    </w:p>
    <w:p w14:paraId="1B86FEFE" w14:textId="4CF0B545" w:rsidR="00F4608A" w:rsidRDefault="00F4608A" w:rsidP="004922B1">
      <w:pPr>
        <w:jc w:val="both"/>
        <w:rPr>
          <w:ins w:id="67" w:author="Powers, Tamara M" w:date="2017-04-05T12:48:00Z"/>
        </w:rPr>
      </w:pPr>
      <w:ins w:id="68" w:author="Powers, Tamara M" w:date="2017-04-05T12:41:00Z">
        <w:r>
          <w:t xml:space="preserve">In </w:t>
        </w:r>
        <w:proofErr w:type="gramStart"/>
        <w:r>
          <w:t>a</w:t>
        </w:r>
        <w:proofErr w:type="gramEnd"/>
        <w:r>
          <w:t xml:space="preserve"> </w:t>
        </w:r>
      </w:ins>
      <w:proofErr w:type="spellStart"/>
      <w:ins w:id="69" w:author="Powers, Tamara M" w:date="2017-04-05T12:44:00Z">
        <w:r>
          <w:t>M</w:t>
        </w:r>
        <w:r>
          <w:rPr>
            <w:rFonts w:ascii="Cambria" w:hAnsi="Cambria"/>
          </w:rPr>
          <w:t>ö</w:t>
        </w:r>
        <w:r>
          <w:t>ssbauer</w:t>
        </w:r>
        <w:proofErr w:type="spellEnd"/>
        <w:r>
          <w:t xml:space="preserve"> spectrum, t</w:t>
        </w:r>
      </w:ins>
      <w:ins w:id="70" w:author="Powers, Tamara M" w:date="2017-04-05T12:41:00Z">
        <w:r>
          <w:t xml:space="preserve">he </w:t>
        </w:r>
      </w:ins>
      <w:ins w:id="71" w:author="Powers, Tamara M" w:date="2017-04-05T12:42:00Z">
        <w:r>
          <w:t xml:space="preserve">percent </w:t>
        </w:r>
      </w:ins>
      <w:ins w:id="72" w:author="Powers, Tamara M" w:date="2017-04-05T13:07:00Z">
        <w:r w:rsidR="00025D8F">
          <w:t>transmission</w:t>
        </w:r>
      </w:ins>
      <w:ins w:id="73" w:author="Powers, Tamara M" w:date="2017-04-05T13:09:00Z">
        <w:r w:rsidR="00025D8F">
          <w:t xml:space="preserve"> (dips in % transmission</w:t>
        </w:r>
        <w:del w:id="74" w:author="Tamara Powers" w:date="2017-04-14T11:12:00Z">
          <w:r w:rsidR="00025D8F" w:rsidDel="005B5AD0">
            <w:delText>,</w:delText>
          </w:r>
        </w:del>
        <w:r w:rsidR="00025D8F">
          <w:t xml:space="preserve"> </w:t>
        </w:r>
      </w:ins>
      <w:ins w:id="75" w:author="Tamara Powers" w:date="2017-04-14T11:12:00Z">
        <w:r w:rsidR="005B5AD0">
          <w:t xml:space="preserve">- </w:t>
        </w:r>
      </w:ins>
      <w:ins w:id="76" w:author="Powers, Tamara M" w:date="2017-04-05T13:09:00Z">
        <w:r w:rsidR="00025D8F">
          <w:t>or the location of a peak</w:t>
        </w:r>
      </w:ins>
      <w:ins w:id="77" w:author="Tamara Powers" w:date="2017-04-14T11:13:00Z">
        <w:r w:rsidR="005B5AD0">
          <w:t xml:space="preserve"> -</w:t>
        </w:r>
      </w:ins>
      <w:ins w:id="78" w:author="Powers, Tamara M" w:date="2017-04-05T13:09:00Z">
        <w:del w:id="79" w:author="Tamara Powers" w:date="2017-04-14T11:13:00Z">
          <w:r w:rsidR="00025D8F" w:rsidDel="005B5AD0">
            <w:delText>,</w:delText>
          </w:r>
        </w:del>
        <w:del w:id="80" w:author="Tamara Powers" w:date="2017-04-14T11:12:00Z">
          <w:r w:rsidR="00025D8F" w:rsidDel="005B5AD0">
            <w:delText xml:space="preserve"> </w:delText>
          </w:r>
        </w:del>
      </w:ins>
      <w:ins w:id="81" w:author="Tamara Powers" w:date="2017-04-14T10:28:00Z">
        <w:r w:rsidR="009F468E">
          <w:t xml:space="preserve"> </w:t>
        </w:r>
      </w:ins>
      <w:ins w:id="82" w:author="Powers, Tamara M" w:date="2017-04-05T13:09:00Z">
        <w:r w:rsidR="00025D8F">
          <w:t>indicates gamma rays were absorbed at that energy)</w:t>
        </w:r>
      </w:ins>
      <w:ins w:id="83" w:author="Powers, Tamara M" w:date="2017-04-05T12:52:00Z">
        <w:r w:rsidR="00C63604">
          <w:t xml:space="preserve"> </w:t>
        </w:r>
        <w:del w:id="84" w:author="Tamara Powers" w:date="2017-04-14T11:13:00Z">
          <w:r w:rsidR="00C63604" w:rsidDel="005B5AD0">
            <w:delText>detected</w:delText>
          </w:r>
        </w:del>
      </w:ins>
      <w:ins w:id="85" w:author="Powers, Tamara M" w:date="2017-04-05T12:42:00Z">
        <w:del w:id="86" w:author="Tamara Powers" w:date="2017-04-14T11:13:00Z">
          <w:r w:rsidDel="005B5AD0">
            <w:delText xml:space="preserve"> </w:delText>
          </w:r>
        </w:del>
        <w:r>
          <w:t xml:space="preserve">is </w:t>
        </w:r>
      </w:ins>
      <w:ins w:id="87" w:author="Powers, Tamara M" w:date="2017-04-05T12:41:00Z">
        <w:r>
          <w:t xml:space="preserve">plotted </w:t>
        </w:r>
      </w:ins>
      <w:ins w:id="88" w:author="Powers, Tamara M" w:date="2017-04-05T12:44:00Z">
        <w:r>
          <w:t xml:space="preserve">against </w:t>
        </w:r>
      </w:ins>
      <w:ins w:id="89" w:author="Powers, Tamara M" w:date="2017-04-05T12:45:00Z">
        <w:r>
          <w:t xml:space="preserve">the energy of the transition </w:t>
        </w:r>
      </w:ins>
      <w:ins w:id="90" w:author="Powers, Tamara M" w:date="2017-04-05T12:44:00Z">
        <w:r>
          <w:t>(mm/s).</w:t>
        </w:r>
      </w:ins>
      <w:ins w:id="91" w:author="Powers, Tamara M" w:date="2017-04-05T12:46:00Z">
        <w:r>
          <w:t xml:space="preserve"> A typical spectrum is shown in </w:t>
        </w:r>
        <w:r w:rsidRPr="009F468E">
          <w:rPr>
            <w:b/>
          </w:rPr>
          <w:t>Figure 2</w:t>
        </w:r>
      </w:ins>
      <w:ins w:id="92" w:author="Powers, Tamara M" w:date="2017-04-05T13:03:00Z">
        <w:r w:rsidR="003B1B9E">
          <w:t xml:space="preserve">. </w:t>
        </w:r>
      </w:ins>
      <w:ins w:id="93" w:author="Powers, Tamara M" w:date="2017-04-05T13:16:00Z">
        <w:r w:rsidR="003B1B9E">
          <w:t xml:space="preserve">The two peaks together are considered </w:t>
        </w:r>
      </w:ins>
      <w:ins w:id="94" w:author="Powers, Tamara M" w:date="2017-04-05T13:03:00Z">
        <w:r w:rsidR="003B1B9E">
          <w:t xml:space="preserve">a </w:t>
        </w:r>
        <w:r w:rsidR="003B1B9E" w:rsidRPr="009F468E">
          <w:rPr>
            <w:i/>
          </w:rPr>
          <w:t>single quadruple doublet</w:t>
        </w:r>
      </w:ins>
      <w:ins w:id="95" w:author="Tamara Powers" w:date="2017-04-14T11:13:00Z">
        <w:r w:rsidR="005B5AD0">
          <w:t>, which is the result of</w:t>
        </w:r>
      </w:ins>
      <w:ins w:id="96" w:author="Powers, Tamara M" w:date="2017-04-05T13:03:00Z">
        <w:r w:rsidR="00025D8F">
          <w:t xml:space="preserve"> </w:t>
        </w:r>
        <w:del w:id="97" w:author="Tamara Powers" w:date="2017-04-14T11:13:00Z">
          <w:r w:rsidR="00025D8F" w:rsidDel="005B5AD0">
            <w:delText>where</w:delText>
          </w:r>
        </w:del>
      </w:ins>
      <w:ins w:id="98" w:author="Powers, Tamara M" w:date="2017-04-05T12:46:00Z">
        <w:del w:id="99" w:author="Tamara Powers" w:date="2017-04-14T11:13:00Z">
          <w:r w:rsidDel="005B5AD0">
            <w:delText xml:space="preserve"> </w:delText>
          </w:r>
        </w:del>
      </w:ins>
      <w:del w:id="100" w:author="Powers, Tamara M" w:date="2017-04-05T13:03:00Z">
        <w:r w:rsidR="00DA27E2" w:rsidDel="00025D8F">
          <w:delText xml:space="preserve">There are three </w:delText>
        </w:r>
      </w:del>
      <w:ins w:id="101" w:author="Powers, Tamara M" w:date="2017-04-05T13:03:00Z">
        <w:r w:rsidR="00025D8F">
          <w:t xml:space="preserve">two </w:t>
        </w:r>
        <w:del w:id="102" w:author="Tamara Powers" w:date="2017-04-14T10:29:00Z">
          <w:r w:rsidR="00025D8F" w:rsidDel="009F468E">
            <w:delText>of the</w:delText>
          </w:r>
        </w:del>
      </w:ins>
      <w:ins w:id="103" w:author="Powers, Tamara M" w:date="2017-04-05T13:12:00Z">
        <w:del w:id="104" w:author="Tamara Powers" w:date="2017-04-14T10:29:00Z">
          <w:r w:rsidR="003B1B9E" w:rsidDel="009F468E">
            <w:delText xml:space="preserve"> three </w:delText>
          </w:r>
        </w:del>
        <w:r w:rsidR="003B1B9E">
          <w:t>types</w:t>
        </w:r>
      </w:ins>
      <w:ins w:id="105" w:author="Powers, Tamara M" w:date="2017-04-05T13:03:00Z">
        <w:r w:rsidR="00025D8F">
          <w:t xml:space="preserve"> </w:t>
        </w:r>
      </w:ins>
      <w:ins w:id="106" w:author="Tamara Powers" w:date="2017-04-14T10:29:00Z">
        <w:r w:rsidR="009F468E">
          <w:t xml:space="preserve">of </w:t>
        </w:r>
      </w:ins>
      <w:r w:rsidR="00DA27E2">
        <w:t>observable nuclear interactions</w:t>
      </w:r>
      <w:del w:id="107" w:author="Tamara Powers" w:date="2017-04-14T11:14:00Z">
        <w:r w:rsidR="00DA27E2" w:rsidDel="005B5AD0">
          <w:delText xml:space="preserve"> in a M</w:delText>
        </w:r>
        <w:r w:rsidR="00DA27E2" w:rsidDel="005B5AD0">
          <w:rPr>
            <w:rFonts w:ascii="Cambria" w:hAnsi="Cambria"/>
          </w:rPr>
          <w:delText>ö</w:delText>
        </w:r>
        <w:r w:rsidR="00DA27E2" w:rsidDel="005B5AD0">
          <w:delText>ssbauer spectrum</w:delText>
        </w:r>
      </w:del>
      <w:ins w:id="108" w:author="Powers, Tamara M" w:date="2017-04-05T13:11:00Z">
        <w:del w:id="109" w:author="Tamara Powers" w:date="2017-04-14T11:14:00Z">
          <w:r w:rsidR="003B1B9E" w:rsidDel="005B5AD0">
            <w:delText xml:space="preserve"> </w:delText>
          </w:r>
        </w:del>
      </w:ins>
      <w:ins w:id="110" w:author="Powers, Tamara M" w:date="2017-04-05T13:03:00Z">
        <w:del w:id="111" w:author="Tamara Powers" w:date="2017-04-14T11:14:00Z">
          <w:r w:rsidR="00025D8F" w:rsidDel="005B5AD0">
            <w:delText>are shown</w:delText>
          </w:r>
        </w:del>
      </w:ins>
      <w:r w:rsidR="00DA27E2">
        <w:t xml:space="preserve">. </w:t>
      </w:r>
    </w:p>
    <w:p w14:paraId="1FCA194B" w14:textId="1BBF30C1" w:rsidR="00C63604" w:rsidRDefault="00DA27E2" w:rsidP="009F468E">
      <w:pPr>
        <w:pStyle w:val="ListParagraph"/>
        <w:numPr>
          <w:ilvl w:val="0"/>
          <w:numId w:val="4"/>
        </w:numPr>
        <w:jc w:val="both"/>
        <w:rPr>
          <w:ins w:id="112" w:author="Powers, Tamara M" w:date="2017-04-05T12:54:00Z"/>
        </w:rPr>
      </w:pPr>
      <w:r>
        <w:t>The isomer shift (or chemical shift, δ, mm/s) is a measure of nuclear resonance energy and is related to the oxidation state of the atom.</w:t>
      </w:r>
      <w:ins w:id="113" w:author="Powers, Tamara M" w:date="2017-04-05T12:47:00Z">
        <w:r w:rsidR="00F4608A">
          <w:t xml:space="preserve"> In </w:t>
        </w:r>
        <w:r w:rsidR="00F4608A" w:rsidRPr="009F468E">
          <w:rPr>
            <w:b/>
          </w:rPr>
          <w:t>Figure 2</w:t>
        </w:r>
        <w:r w:rsidR="00F4608A">
          <w:t xml:space="preserve">, the isomer shift is the energy value half way between the </w:t>
        </w:r>
      </w:ins>
      <w:ins w:id="114" w:author="Powers, Tamara M" w:date="2017-04-05T12:48:00Z">
        <w:r w:rsidR="00F4608A">
          <w:t>peaks in the spectrum.</w:t>
        </w:r>
      </w:ins>
      <w:r>
        <w:t xml:space="preserve"> </w:t>
      </w:r>
      <w:ins w:id="115" w:author="Powers, Tamara M" w:date="2017-04-05T12:51:00Z">
        <w:r w:rsidR="00C63604" w:rsidRPr="009F468E">
          <w:rPr>
            <w:b/>
          </w:rPr>
          <w:t>Table 1</w:t>
        </w:r>
        <w:r w:rsidR="00C63604">
          <w:t xml:space="preserve"> includes the typical ranges of isomer shifts for given oxidation states and spin states of Fe.</w:t>
        </w:r>
      </w:ins>
    </w:p>
    <w:p w14:paraId="08A2273F" w14:textId="23310C7B" w:rsidR="00C63604" w:rsidRDefault="00C63604" w:rsidP="009F468E">
      <w:pPr>
        <w:rPr>
          <w:ins w:id="116" w:author="Powers, Tamara M" w:date="2017-04-05T12:54:00Z"/>
        </w:rPr>
      </w:pPr>
      <w:ins w:id="117" w:author="Powers, Tamara M" w:date="2017-04-05T12:54:00Z">
        <w:r w:rsidRPr="00C63604">
          <w:rPr>
            <w:b/>
          </w:rPr>
          <w:t>Table 1.</w:t>
        </w:r>
        <w:r>
          <w:t xml:space="preserve"> Some typical ranges of isomer shifts for Fe containing compounds.</w:t>
        </w:r>
      </w:ins>
      <w:ins w:id="118" w:author="Tamara Powers" w:date="2017-04-14T10:52:00Z">
        <w:r w:rsidR="00DA0A6E">
          <w:rPr>
            <w:rStyle w:val="EndnoteReference"/>
          </w:rPr>
          <w:endnoteReference w:id="1"/>
        </w:r>
      </w:ins>
    </w:p>
    <w:tbl>
      <w:tblPr>
        <w:tblStyle w:val="TableGrid"/>
        <w:tblW w:w="0" w:type="auto"/>
        <w:jc w:val="center"/>
        <w:tblLook w:val="04A0" w:firstRow="1" w:lastRow="0" w:firstColumn="1" w:lastColumn="0" w:noHBand="0" w:noVBand="1"/>
      </w:tblPr>
      <w:tblGrid>
        <w:gridCol w:w="2036"/>
        <w:gridCol w:w="1807"/>
        <w:gridCol w:w="3284"/>
      </w:tblGrid>
      <w:tr w:rsidR="00C63604" w14:paraId="3B47E1D1" w14:textId="77777777" w:rsidTr="009F468E">
        <w:trPr>
          <w:jc w:val="center"/>
          <w:ins w:id="120" w:author="Powers, Tamara M" w:date="2017-04-05T12:54:00Z"/>
        </w:trPr>
        <w:tc>
          <w:tcPr>
            <w:tcW w:w="2036" w:type="dxa"/>
          </w:tcPr>
          <w:p w14:paraId="4FC849F8" w14:textId="77777777" w:rsidR="00C63604" w:rsidRPr="00A6129D" w:rsidRDefault="00C63604" w:rsidP="009F468E">
            <w:pPr>
              <w:jc w:val="center"/>
              <w:rPr>
                <w:ins w:id="121" w:author="Powers, Tamara M" w:date="2017-04-05T12:54:00Z"/>
                <w:b/>
              </w:rPr>
            </w:pPr>
            <w:ins w:id="122" w:author="Powers, Tamara M" w:date="2017-04-05T12:54:00Z">
              <w:r w:rsidRPr="00A6129D">
                <w:rPr>
                  <w:b/>
                </w:rPr>
                <w:t>Oxidation state</w:t>
              </w:r>
            </w:ins>
          </w:p>
        </w:tc>
        <w:tc>
          <w:tcPr>
            <w:tcW w:w="1807" w:type="dxa"/>
          </w:tcPr>
          <w:p w14:paraId="51CA7DC5" w14:textId="77777777" w:rsidR="00C63604" w:rsidRPr="00A6129D" w:rsidRDefault="00C63604" w:rsidP="009F468E">
            <w:pPr>
              <w:jc w:val="center"/>
              <w:rPr>
                <w:ins w:id="123" w:author="Powers, Tamara M" w:date="2017-04-05T12:54:00Z"/>
                <w:b/>
              </w:rPr>
            </w:pPr>
            <w:ins w:id="124" w:author="Powers, Tamara M" w:date="2017-04-05T12:54:00Z">
              <w:r w:rsidRPr="00A6129D">
                <w:rPr>
                  <w:b/>
                </w:rPr>
                <w:t>Spin state (</w:t>
              </w:r>
              <w:r w:rsidRPr="00A6129D">
                <w:rPr>
                  <w:b/>
                  <w:i/>
                </w:rPr>
                <w:t>S</w:t>
              </w:r>
              <w:r w:rsidRPr="00A6129D">
                <w:rPr>
                  <w:b/>
                </w:rPr>
                <w:t>)</w:t>
              </w:r>
            </w:ins>
          </w:p>
        </w:tc>
        <w:tc>
          <w:tcPr>
            <w:tcW w:w="3284" w:type="dxa"/>
          </w:tcPr>
          <w:p w14:paraId="6047BDC4" w14:textId="77777777" w:rsidR="00C63604" w:rsidRPr="00A6129D" w:rsidRDefault="00C63604" w:rsidP="009F468E">
            <w:pPr>
              <w:jc w:val="center"/>
              <w:rPr>
                <w:ins w:id="125" w:author="Powers, Tamara M" w:date="2017-04-05T12:54:00Z"/>
                <w:b/>
              </w:rPr>
            </w:pPr>
            <w:ins w:id="126" w:author="Powers, Tamara M" w:date="2017-04-05T12:54:00Z">
              <w:r w:rsidRPr="00A6129D">
                <w:rPr>
                  <w:b/>
                </w:rPr>
                <w:t>Isomer shift range (mm/s)</w:t>
              </w:r>
            </w:ins>
          </w:p>
        </w:tc>
      </w:tr>
      <w:tr w:rsidR="00C63604" w14:paraId="2CF3C093" w14:textId="77777777" w:rsidTr="009F468E">
        <w:trPr>
          <w:jc w:val="center"/>
          <w:ins w:id="127" w:author="Powers, Tamara M" w:date="2017-04-05T12:54:00Z"/>
        </w:trPr>
        <w:tc>
          <w:tcPr>
            <w:tcW w:w="2036" w:type="dxa"/>
          </w:tcPr>
          <w:p w14:paraId="4FAEF20E" w14:textId="77777777" w:rsidR="00C63604" w:rsidRDefault="00C63604" w:rsidP="009F468E">
            <w:pPr>
              <w:jc w:val="center"/>
              <w:rPr>
                <w:ins w:id="128" w:author="Powers, Tamara M" w:date="2017-04-05T12:54:00Z"/>
              </w:rPr>
            </w:pPr>
            <w:proofErr w:type="gramStart"/>
            <w:ins w:id="129" w:author="Powers, Tamara M" w:date="2017-04-05T12:54:00Z">
              <w:r>
                <w:t>Fe(</w:t>
              </w:r>
              <w:proofErr w:type="gramEnd"/>
              <w:r>
                <w:t>II)</w:t>
              </w:r>
            </w:ins>
          </w:p>
        </w:tc>
        <w:tc>
          <w:tcPr>
            <w:tcW w:w="1807" w:type="dxa"/>
          </w:tcPr>
          <w:p w14:paraId="0588E8D8" w14:textId="77777777" w:rsidR="00C63604" w:rsidRDefault="00C63604" w:rsidP="009F468E">
            <w:pPr>
              <w:jc w:val="center"/>
              <w:rPr>
                <w:ins w:id="130" w:author="Powers, Tamara M" w:date="2017-04-05T12:54:00Z"/>
              </w:rPr>
            </w:pPr>
            <w:ins w:id="131" w:author="Powers, Tamara M" w:date="2017-04-05T12:54:00Z">
              <w:r>
                <w:t>0</w:t>
              </w:r>
            </w:ins>
          </w:p>
        </w:tc>
        <w:tc>
          <w:tcPr>
            <w:tcW w:w="3284" w:type="dxa"/>
          </w:tcPr>
          <w:p w14:paraId="70594D34" w14:textId="77777777" w:rsidR="00C63604" w:rsidRDefault="00C63604" w:rsidP="009F468E">
            <w:pPr>
              <w:jc w:val="center"/>
              <w:rPr>
                <w:ins w:id="132" w:author="Powers, Tamara M" w:date="2017-04-05T12:54:00Z"/>
              </w:rPr>
            </w:pPr>
            <w:ins w:id="133" w:author="Powers, Tamara M" w:date="2017-04-05T12:54:00Z">
              <w:r>
                <w:t>–0.3 to 0.4</w:t>
              </w:r>
            </w:ins>
          </w:p>
        </w:tc>
      </w:tr>
      <w:tr w:rsidR="00C63604" w14:paraId="7EB583F2" w14:textId="77777777" w:rsidTr="009F468E">
        <w:trPr>
          <w:jc w:val="center"/>
          <w:ins w:id="134" w:author="Powers, Tamara M" w:date="2017-04-05T12:54:00Z"/>
        </w:trPr>
        <w:tc>
          <w:tcPr>
            <w:tcW w:w="2036" w:type="dxa"/>
          </w:tcPr>
          <w:p w14:paraId="1E2F8479" w14:textId="77777777" w:rsidR="00C63604" w:rsidRDefault="00C63604" w:rsidP="009F468E">
            <w:pPr>
              <w:jc w:val="center"/>
              <w:rPr>
                <w:ins w:id="135" w:author="Powers, Tamara M" w:date="2017-04-05T12:54:00Z"/>
              </w:rPr>
            </w:pPr>
            <w:proofErr w:type="gramStart"/>
            <w:ins w:id="136" w:author="Powers, Tamara M" w:date="2017-04-05T12:54:00Z">
              <w:r>
                <w:t>Fe(</w:t>
              </w:r>
              <w:proofErr w:type="gramEnd"/>
              <w:r>
                <w:t>II)</w:t>
              </w:r>
            </w:ins>
          </w:p>
        </w:tc>
        <w:tc>
          <w:tcPr>
            <w:tcW w:w="1807" w:type="dxa"/>
          </w:tcPr>
          <w:p w14:paraId="1FF9CADC" w14:textId="77777777" w:rsidR="00C63604" w:rsidRDefault="00C63604" w:rsidP="009F468E">
            <w:pPr>
              <w:jc w:val="center"/>
              <w:rPr>
                <w:ins w:id="137" w:author="Powers, Tamara M" w:date="2017-04-05T12:54:00Z"/>
              </w:rPr>
            </w:pPr>
            <w:ins w:id="138" w:author="Powers, Tamara M" w:date="2017-04-05T12:54:00Z">
              <w:r>
                <w:t>2</w:t>
              </w:r>
            </w:ins>
          </w:p>
        </w:tc>
        <w:tc>
          <w:tcPr>
            <w:tcW w:w="3284" w:type="dxa"/>
          </w:tcPr>
          <w:p w14:paraId="4CE8168A" w14:textId="77777777" w:rsidR="00C63604" w:rsidRDefault="00C63604" w:rsidP="009F468E">
            <w:pPr>
              <w:jc w:val="center"/>
              <w:rPr>
                <w:ins w:id="139" w:author="Powers, Tamara M" w:date="2017-04-05T12:54:00Z"/>
              </w:rPr>
            </w:pPr>
            <w:ins w:id="140" w:author="Powers, Tamara M" w:date="2017-04-05T12:54:00Z">
              <w:r>
                <w:t>0.75 to 1.5</w:t>
              </w:r>
            </w:ins>
          </w:p>
        </w:tc>
      </w:tr>
      <w:tr w:rsidR="00C63604" w14:paraId="6A5D90E9" w14:textId="77777777" w:rsidTr="009F468E">
        <w:trPr>
          <w:jc w:val="center"/>
          <w:ins w:id="141" w:author="Powers, Tamara M" w:date="2017-04-05T12:54:00Z"/>
        </w:trPr>
        <w:tc>
          <w:tcPr>
            <w:tcW w:w="2036" w:type="dxa"/>
          </w:tcPr>
          <w:p w14:paraId="1493D6A0" w14:textId="77777777" w:rsidR="00C63604" w:rsidRDefault="00C63604" w:rsidP="009F468E">
            <w:pPr>
              <w:jc w:val="center"/>
              <w:rPr>
                <w:ins w:id="142" w:author="Powers, Tamara M" w:date="2017-04-05T12:54:00Z"/>
              </w:rPr>
            </w:pPr>
            <w:proofErr w:type="gramStart"/>
            <w:ins w:id="143" w:author="Powers, Tamara M" w:date="2017-04-05T12:54:00Z">
              <w:r>
                <w:t>Fe(</w:t>
              </w:r>
              <w:proofErr w:type="gramEnd"/>
              <w:r>
                <w:t>III)</w:t>
              </w:r>
            </w:ins>
          </w:p>
        </w:tc>
        <w:tc>
          <w:tcPr>
            <w:tcW w:w="1807" w:type="dxa"/>
          </w:tcPr>
          <w:p w14:paraId="069D6769" w14:textId="77777777" w:rsidR="00C63604" w:rsidRDefault="00C63604" w:rsidP="009F468E">
            <w:pPr>
              <w:jc w:val="center"/>
              <w:rPr>
                <w:ins w:id="144" w:author="Powers, Tamara M" w:date="2017-04-05T12:54:00Z"/>
              </w:rPr>
            </w:pPr>
            <w:ins w:id="145" w:author="Powers, Tamara M" w:date="2017-04-05T12:54:00Z">
              <w:r>
                <w:t>1/2</w:t>
              </w:r>
            </w:ins>
          </w:p>
        </w:tc>
        <w:tc>
          <w:tcPr>
            <w:tcW w:w="3284" w:type="dxa"/>
          </w:tcPr>
          <w:p w14:paraId="5F94CBDC" w14:textId="77777777" w:rsidR="00C63604" w:rsidRDefault="00C63604" w:rsidP="009F468E">
            <w:pPr>
              <w:jc w:val="center"/>
              <w:rPr>
                <w:ins w:id="146" w:author="Powers, Tamara M" w:date="2017-04-05T12:54:00Z"/>
              </w:rPr>
            </w:pPr>
            <w:ins w:id="147" w:author="Powers, Tamara M" w:date="2017-04-05T12:54:00Z">
              <w:r>
                <w:t>–0.2 to 0.4</w:t>
              </w:r>
            </w:ins>
          </w:p>
        </w:tc>
      </w:tr>
      <w:tr w:rsidR="00C63604" w14:paraId="6B17A1A2" w14:textId="77777777" w:rsidTr="009F468E">
        <w:trPr>
          <w:jc w:val="center"/>
          <w:ins w:id="148" w:author="Powers, Tamara M" w:date="2017-04-05T12:54:00Z"/>
        </w:trPr>
        <w:tc>
          <w:tcPr>
            <w:tcW w:w="2036" w:type="dxa"/>
          </w:tcPr>
          <w:p w14:paraId="228D1A41" w14:textId="77777777" w:rsidR="00C63604" w:rsidRDefault="00C63604" w:rsidP="009F468E">
            <w:pPr>
              <w:jc w:val="center"/>
              <w:rPr>
                <w:ins w:id="149" w:author="Powers, Tamara M" w:date="2017-04-05T12:54:00Z"/>
              </w:rPr>
            </w:pPr>
            <w:proofErr w:type="gramStart"/>
            <w:ins w:id="150" w:author="Powers, Tamara M" w:date="2017-04-05T12:54:00Z">
              <w:r>
                <w:t>Fe(</w:t>
              </w:r>
              <w:proofErr w:type="gramEnd"/>
              <w:r>
                <w:t>III)</w:t>
              </w:r>
            </w:ins>
          </w:p>
        </w:tc>
        <w:tc>
          <w:tcPr>
            <w:tcW w:w="1807" w:type="dxa"/>
          </w:tcPr>
          <w:p w14:paraId="1A3500C3" w14:textId="77777777" w:rsidR="00C63604" w:rsidRDefault="00C63604" w:rsidP="009F468E">
            <w:pPr>
              <w:jc w:val="center"/>
              <w:rPr>
                <w:ins w:id="151" w:author="Powers, Tamara M" w:date="2017-04-05T12:54:00Z"/>
              </w:rPr>
            </w:pPr>
            <w:ins w:id="152" w:author="Powers, Tamara M" w:date="2017-04-05T12:54:00Z">
              <w:r>
                <w:t>5/2</w:t>
              </w:r>
            </w:ins>
          </w:p>
        </w:tc>
        <w:tc>
          <w:tcPr>
            <w:tcW w:w="3284" w:type="dxa"/>
          </w:tcPr>
          <w:p w14:paraId="7E6B07D0" w14:textId="77777777" w:rsidR="00C63604" w:rsidRDefault="00C63604" w:rsidP="009F468E">
            <w:pPr>
              <w:jc w:val="center"/>
              <w:rPr>
                <w:ins w:id="153" w:author="Powers, Tamara M" w:date="2017-04-05T12:54:00Z"/>
              </w:rPr>
            </w:pPr>
            <w:ins w:id="154" w:author="Powers, Tamara M" w:date="2017-04-05T12:54:00Z">
              <w:r>
                <w:t>0.2 to 0.55</w:t>
              </w:r>
            </w:ins>
          </w:p>
        </w:tc>
      </w:tr>
    </w:tbl>
    <w:p w14:paraId="7EF7EF3E" w14:textId="77777777" w:rsidR="00C63604" w:rsidRDefault="00C63604" w:rsidP="009F468E">
      <w:pPr>
        <w:pStyle w:val="ListParagraph"/>
        <w:jc w:val="both"/>
        <w:rPr>
          <w:ins w:id="155" w:author="Powers, Tamara M" w:date="2017-04-05T12:48:00Z"/>
        </w:rPr>
      </w:pPr>
    </w:p>
    <w:p w14:paraId="67EF6D87" w14:textId="4019C345" w:rsidR="00F4608A" w:rsidRDefault="00DA27E2" w:rsidP="009F468E">
      <w:pPr>
        <w:pStyle w:val="ListParagraph"/>
        <w:numPr>
          <w:ilvl w:val="0"/>
          <w:numId w:val="4"/>
        </w:numPr>
        <w:jc w:val="both"/>
        <w:rPr>
          <w:ins w:id="156" w:author="Powers, Tamara M" w:date="2017-04-05T12:49:00Z"/>
        </w:rPr>
      </w:pPr>
      <w:r>
        <w:t xml:space="preserve">The </w:t>
      </w:r>
      <w:proofErr w:type="spellStart"/>
      <w:r>
        <w:t>quadrupole</w:t>
      </w:r>
      <w:proofErr w:type="spellEnd"/>
      <w:r>
        <w:t xml:space="preserve"> splitting (</w:t>
      </w:r>
      <w:r w:rsidRPr="00F4608A">
        <w:rPr>
          <w:i/>
        </w:rPr>
        <w:t>ΔE</w:t>
      </w:r>
      <w:r w:rsidRPr="00F4608A">
        <w:rPr>
          <w:i/>
          <w:vertAlign w:val="subscript"/>
        </w:rPr>
        <w:t>Q</w:t>
      </w:r>
      <w:r>
        <w:t xml:space="preserve">, mm/s) </w:t>
      </w:r>
      <w:r w:rsidR="00AC33E4">
        <w:t xml:space="preserve">is a measure of </w:t>
      </w:r>
      <w:r w:rsidR="009B34E5">
        <w:t>how</w:t>
      </w:r>
      <w:r w:rsidR="00AC33E4">
        <w:t xml:space="preserve"> the electric field gradient around the atom</w:t>
      </w:r>
      <w:r w:rsidR="009B34E5">
        <w:t xml:space="preserve"> </w:t>
      </w:r>
      <w:r w:rsidR="00206E85">
        <w:t>a</w:t>
      </w:r>
      <w:r w:rsidR="009B34E5">
        <w:t xml:space="preserve">ffects the nuclear energy levels of the atom. Like the isomer shift, </w:t>
      </w:r>
      <w:r w:rsidR="009B34E5" w:rsidRPr="00F4608A">
        <w:rPr>
          <w:i/>
        </w:rPr>
        <w:t>ΔE</w:t>
      </w:r>
      <w:r w:rsidR="009B34E5" w:rsidRPr="00F4608A">
        <w:rPr>
          <w:i/>
          <w:vertAlign w:val="subscript"/>
        </w:rPr>
        <w:t>Q</w:t>
      </w:r>
      <w:r w:rsidR="00AC33E4">
        <w:t xml:space="preserve"> </w:t>
      </w:r>
      <w:r>
        <w:t>provides information</w:t>
      </w:r>
      <w:r w:rsidR="009B34E5">
        <w:t xml:space="preserve"> about</w:t>
      </w:r>
      <w:r>
        <w:t xml:space="preserve"> </w:t>
      </w:r>
      <w:r w:rsidR="009B34E5">
        <w:t>the oxidation state.</w:t>
      </w:r>
      <w:r>
        <w:t xml:space="preserve"> </w:t>
      </w:r>
      <w:r w:rsidR="009B34E5">
        <w:t>T</w:t>
      </w:r>
      <w:r>
        <w:t>he spin state and the symmetry of the electron density around the atom (placement of ligands around a metal)</w:t>
      </w:r>
      <w:r w:rsidR="009B34E5">
        <w:t xml:space="preserve"> will also </w:t>
      </w:r>
      <w:r w:rsidR="00206E85">
        <w:t>a</w:t>
      </w:r>
      <w:r w:rsidR="009B34E5">
        <w:t xml:space="preserve">ffect the observed </w:t>
      </w:r>
      <w:r w:rsidR="009B34E5" w:rsidRPr="00F4608A">
        <w:rPr>
          <w:i/>
        </w:rPr>
        <w:t>ΔE</w:t>
      </w:r>
      <w:r w:rsidR="009B34E5" w:rsidRPr="00F4608A">
        <w:rPr>
          <w:i/>
          <w:vertAlign w:val="subscript"/>
        </w:rPr>
        <w:t>Q</w:t>
      </w:r>
      <w:r>
        <w:t xml:space="preserve">. </w:t>
      </w:r>
      <w:ins w:id="157" w:author="Powers, Tamara M" w:date="2017-04-05T12:53:00Z">
        <w:r w:rsidR="00C63604">
          <w:t xml:space="preserve">In </w:t>
        </w:r>
        <w:r w:rsidR="00C63604">
          <w:rPr>
            <w:b/>
          </w:rPr>
          <w:t>Figure 2</w:t>
        </w:r>
        <w:r w:rsidR="00C63604" w:rsidRPr="009F468E">
          <w:t xml:space="preserve">, </w:t>
        </w:r>
        <w:r w:rsidR="00C63604">
          <w:t xml:space="preserve">the </w:t>
        </w:r>
        <w:proofErr w:type="spellStart"/>
        <w:r w:rsidR="00C63604">
          <w:t>quadrupole</w:t>
        </w:r>
        <w:proofErr w:type="spellEnd"/>
        <w:r w:rsidR="00C63604">
          <w:t xml:space="preserve"> splitting is the energy difference in mm/s between the two peaks in the spectrum.</w:t>
        </w:r>
      </w:ins>
    </w:p>
    <w:p w14:paraId="08A572D2" w14:textId="3C770573" w:rsidR="00DA27E2" w:rsidDel="00C63604" w:rsidRDefault="00DA27E2">
      <w:pPr>
        <w:pStyle w:val="ListParagraph"/>
        <w:numPr>
          <w:ilvl w:val="0"/>
          <w:numId w:val="4"/>
        </w:numPr>
        <w:jc w:val="both"/>
        <w:rPr>
          <w:del w:id="158" w:author="Powers, Tamara M" w:date="2017-04-05T12:50:00Z"/>
        </w:rPr>
        <w:pPrChange w:id="159" w:author="Powers, Tamara M" w:date="2017-04-05T12:48:00Z">
          <w:pPr>
            <w:jc w:val="both"/>
          </w:pPr>
        </w:pPrChange>
      </w:pPr>
      <w:del w:id="160" w:author="Powers, Tamara M" w:date="2017-04-05T12:50:00Z">
        <w:r w:rsidDel="00F4608A">
          <w:delText>Finally, hyperfine splitting (or Zeeman splitting) can also be observed</w:delText>
        </w:r>
        <w:r w:rsidR="009B34E5" w:rsidDel="00F4608A">
          <w:delText xml:space="preserve"> in the presence of an internal or external magnetic field</w:delText>
        </w:r>
        <w:r w:rsidDel="00F4608A">
          <w:delText>.</w:delText>
        </w:r>
      </w:del>
    </w:p>
    <w:p w14:paraId="48F8CE83" w14:textId="77777777" w:rsidR="00C63604" w:rsidRDefault="00C63604" w:rsidP="009F468E">
      <w:pPr>
        <w:pStyle w:val="ListParagraph"/>
        <w:jc w:val="both"/>
        <w:rPr>
          <w:ins w:id="161" w:author="Powers, Tamara M" w:date="2017-04-05T12:51:00Z"/>
        </w:rPr>
      </w:pPr>
    </w:p>
    <w:p w14:paraId="2088BECF" w14:textId="2C36228D" w:rsidR="004922B1" w:rsidRPr="00967E7A" w:rsidRDefault="004922B1" w:rsidP="004922B1">
      <w:pPr>
        <w:jc w:val="both"/>
        <w:rPr>
          <w:i/>
        </w:rPr>
      </w:pPr>
      <w:r w:rsidRPr="00967E7A">
        <w:rPr>
          <w:i/>
        </w:rPr>
        <w:t>Isomer shift</w:t>
      </w:r>
      <w:r w:rsidR="00967E7A">
        <w:rPr>
          <w:i/>
        </w:rPr>
        <w:t xml:space="preserve"> and </w:t>
      </w:r>
      <w:proofErr w:type="spellStart"/>
      <w:r w:rsidR="00967E7A">
        <w:rPr>
          <w:i/>
        </w:rPr>
        <w:t>qu</w:t>
      </w:r>
      <w:r w:rsidR="001D676A">
        <w:rPr>
          <w:i/>
        </w:rPr>
        <w:t>a</w:t>
      </w:r>
      <w:r w:rsidR="00967E7A">
        <w:rPr>
          <w:i/>
        </w:rPr>
        <w:t>drupole</w:t>
      </w:r>
      <w:proofErr w:type="spellEnd"/>
      <w:r w:rsidR="00967E7A">
        <w:rPr>
          <w:i/>
        </w:rPr>
        <w:t xml:space="preserve"> splitting</w:t>
      </w:r>
      <w:ins w:id="162" w:author="Powers, Tamara M" w:date="2017-04-05T12:57:00Z">
        <w:r w:rsidR="00EC2D01">
          <w:rPr>
            <w:i/>
          </w:rPr>
          <w:t xml:space="preserve"> – what nuclear transitions do these values represent?</w:t>
        </w:r>
      </w:ins>
    </w:p>
    <w:p w14:paraId="38BBEE1E" w14:textId="5A2F34DA" w:rsidR="00967E7A" w:rsidRDefault="005B5AD0" w:rsidP="004922B1">
      <w:pPr>
        <w:jc w:val="both"/>
      </w:pPr>
      <w:ins w:id="163" w:author="Tamara Powers" w:date="2017-04-14T11:15:00Z">
        <w:r>
          <w:t xml:space="preserve">Here, we will consider the </w:t>
        </w:r>
      </w:ins>
      <w:ins w:id="164" w:author="Tamara Powers" w:date="2017-04-14T11:16:00Z">
        <w:r>
          <w:t xml:space="preserve">nuclear spin </w:t>
        </w:r>
      </w:ins>
      <w:ins w:id="165" w:author="Tamara Powers" w:date="2017-04-14T11:15:00Z">
        <w:r>
          <w:t>transitions</w:t>
        </w:r>
      </w:ins>
      <w:ins w:id="166" w:author="Tamara Powers" w:date="2017-04-14T11:16:00Z">
        <w:r>
          <w:t xml:space="preserve"> for </w:t>
        </w:r>
        <w:proofErr w:type="gramStart"/>
        <w:r>
          <w:t>an</w:t>
        </w:r>
        <w:proofErr w:type="gramEnd"/>
        <w:r>
          <w:t xml:space="preserve"> Fe atom (</w:t>
        </w:r>
        <w:r>
          <w:rPr>
            <w:i/>
          </w:rPr>
          <w:t>I</w:t>
        </w:r>
        <w:r>
          <w:t xml:space="preserve"> = 1/2 ground state).</w:t>
        </w:r>
      </w:ins>
      <w:ins w:id="167" w:author="Tamara Powers" w:date="2017-04-14T11:15:00Z">
        <w:r>
          <w:t xml:space="preserve"> </w:t>
        </w:r>
      </w:ins>
      <w:r w:rsidR="00967E7A">
        <w:t xml:space="preserve">The isomer shift is directly related to the electron transition in the </w:t>
      </w:r>
      <w:r w:rsidR="00967E7A">
        <w:rPr>
          <w:i/>
        </w:rPr>
        <w:t>s</w:t>
      </w:r>
      <w:r w:rsidR="00967E7A">
        <w:t xml:space="preserve"> orbital of the atom from </w:t>
      </w:r>
      <w:proofErr w:type="gramStart"/>
      <w:r w:rsidR="00967E7A">
        <w:t xml:space="preserve">the </w:t>
      </w:r>
      <w:r w:rsidR="00967E7A">
        <w:rPr>
          <w:i/>
        </w:rPr>
        <w:t>I</w:t>
      </w:r>
      <w:proofErr w:type="gramEnd"/>
      <w:r w:rsidR="00967E7A">
        <w:rPr>
          <w:i/>
        </w:rPr>
        <w:t xml:space="preserve"> </w:t>
      </w:r>
      <w:r w:rsidR="00967E7A">
        <w:t xml:space="preserve"> = </w:t>
      </w:r>
      <w:del w:id="168" w:author="Tamara Powers" w:date="2017-04-14T11:15:00Z">
        <w:r w:rsidR="00543C3B" w:rsidDel="005B5AD0">
          <w:delText>1/2</w:delText>
        </w:r>
      </w:del>
      <w:ins w:id="169" w:author="Tamara Powers" w:date="2017-04-14T11:15:00Z">
        <w:r w:rsidR="0024725D">
          <w:t>1/2</w:t>
        </w:r>
      </w:ins>
      <w:r w:rsidR="00967E7A">
        <w:t xml:space="preserve"> to an excited state (</w:t>
      </w:r>
      <w:r w:rsidR="00967E7A" w:rsidRPr="00967E7A">
        <w:rPr>
          <w:b/>
        </w:rPr>
        <w:t xml:space="preserve">Figure </w:t>
      </w:r>
      <w:del w:id="170" w:author="Powers, Tamara M" w:date="2017-04-05T12:47:00Z">
        <w:r w:rsidR="00BE6D24" w:rsidDel="00F4608A">
          <w:rPr>
            <w:b/>
          </w:rPr>
          <w:delText>2</w:delText>
        </w:r>
      </w:del>
      <w:ins w:id="171" w:author="Powers, Tamara M" w:date="2017-04-05T12:47:00Z">
        <w:r w:rsidR="00F4608A">
          <w:rPr>
            <w:b/>
          </w:rPr>
          <w:t>3</w:t>
        </w:r>
      </w:ins>
      <w:r w:rsidR="00967E7A">
        <w:t xml:space="preserve">). If the </w:t>
      </w:r>
      <w:r w:rsidR="00DA27E2">
        <w:t>surrounding electric f</w:t>
      </w:r>
      <w:r w:rsidR="00543C3B">
        <w:t xml:space="preserve">ield gradient is non-spherical, </w:t>
      </w:r>
      <w:r w:rsidR="00543C3B" w:rsidRPr="00543C3B">
        <w:t>due to</w:t>
      </w:r>
      <w:r w:rsidR="00543C3B">
        <w:t xml:space="preserve"> either a non-spherical electronic charge or asymmetric ligand arrangement,</w:t>
      </w:r>
      <w:r w:rsidR="00DA27E2">
        <w:t xml:space="preserve"> the nuclear energy level splits</w:t>
      </w:r>
      <w:r w:rsidR="00543C3B">
        <w:t xml:space="preserve"> (</w:t>
      </w:r>
      <w:r w:rsidR="00543C3B" w:rsidRPr="00543C3B">
        <w:rPr>
          <w:b/>
        </w:rPr>
        <w:t xml:space="preserve">Figure </w:t>
      </w:r>
      <w:del w:id="172" w:author="Powers, Tamara M" w:date="2017-04-05T12:47:00Z">
        <w:r w:rsidR="00BE6D24" w:rsidDel="00F4608A">
          <w:rPr>
            <w:b/>
          </w:rPr>
          <w:delText>2</w:delText>
        </w:r>
      </w:del>
      <w:ins w:id="173" w:author="Powers, Tamara M" w:date="2017-04-05T12:47:00Z">
        <w:r w:rsidR="00F4608A">
          <w:rPr>
            <w:b/>
          </w:rPr>
          <w:t>3</w:t>
        </w:r>
      </w:ins>
      <w:r w:rsidR="00543C3B">
        <w:t xml:space="preserve">) i.e. the </w:t>
      </w:r>
      <w:r w:rsidR="00543C3B">
        <w:rPr>
          <w:i/>
        </w:rPr>
        <w:t>I</w:t>
      </w:r>
      <w:r w:rsidR="00543C3B">
        <w:t xml:space="preserve"> = 3/2 excited state splits into two </w:t>
      </w:r>
      <w:proofErr w:type="spellStart"/>
      <w:r w:rsidR="00543C3B">
        <w:rPr>
          <w:i/>
        </w:rPr>
        <w:t>m</w:t>
      </w:r>
      <w:r w:rsidR="00543C3B" w:rsidRPr="00835DF5">
        <w:rPr>
          <w:i/>
          <w:vertAlign w:val="subscript"/>
        </w:rPr>
        <w:t>I</w:t>
      </w:r>
      <w:proofErr w:type="spellEnd"/>
      <w:r w:rsidR="00543C3B" w:rsidRPr="00835DF5">
        <w:rPr>
          <w:i/>
        </w:rPr>
        <w:t xml:space="preserve"> </w:t>
      </w:r>
      <w:r w:rsidR="00543C3B">
        <w:t xml:space="preserve">states ±1/2 and ±3/2. As a result, both nuclear transitions are observed in the </w:t>
      </w:r>
      <w:proofErr w:type="spellStart"/>
      <w:r w:rsidR="00543C3B">
        <w:t>M</w:t>
      </w:r>
      <w:r w:rsidR="00543C3B">
        <w:rPr>
          <w:rFonts w:ascii="Cambria" w:hAnsi="Cambria"/>
        </w:rPr>
        <w:t>ö</w:t>
      </w:r>
      <w:r w:rsidR="00543C3B">
        <w:t>ssbauer</w:t>
      </w:r>
      <w:proofErr w:type="spellEnd"/>
      <w:r w:rsidR="00543C3B">
        <w:t xml:space="preserve"> spectrum and the distance between the two </w:t>
      </w:r>
      <w:r w:rsidR="001D676A">
        <w:t xml:space="preserve">resulting peaks is called the </w:t>
      </w:r>
      <w:proofErr w:type="spellStart"/>
      <w:r w:rsidR="001D676A">
        <w:t>quadrupole</w:t>
      </w:r>
      <w:proofErr w:type="spellEnd"/>
      <w:r w:rsidR="001D676A">
        <w:t xml:space="preserve"> splitting. </w:t>
      </w:r>
      <w:r w:rsidR="00967E7A">
        <w:t xml:space="preserve">The </w:t>
      </w:r>
      <w:proofErr w:type="spellStart"/>
      <w:r w:rsidR="00967E7A">
        <w:t>quadrupole</w:t>
      </w:r>
      <w:proofErr w:type="spellEnd"/>
      <w:r w:rsidR="00967E7A">
        <w:t xml:space="preserve"> splitting value is</w:t>
      </w:r>
      <w:r w:rsidR="001D676A">
        <w:t xml:space="preserve"> therefore</w:t>
      </w:r>
      <w:r w:rsidR="00967E7A">
        <w:t xml:space="preserve"> a measure of the effect on the nuclear energy levels with the electric field gradient around the </w:t>
      </w:r>
      <w:commentRangeStart w:id="174"/>
      <w:commentRangeStart w:id="175"/>
      <w:r w:rsidR="00967E7A">
        <w:t>atom</w:t>
      </w:r>
      <w:commentRangeEnd w:id="174"/>
      <w:r w:rsidR="005E4F69">
        <w:rPr>
          <w:rStyle w:val="CommentReference"/>
        </w:rPr>
        <w:commentReference w:id="174"/>
      </w:r>
      <w:commentRangeEnd w:id="175"/>
      <w:r w:rsidR="00121212">
        <w:rPr>
          <w:rStyle w:val="CommentReference"/>
        </w:rPr>
        <w:commentReference w:id="175"/>
      </w:r>
      <w:r w:rsidR="00967E7A">
        <w:t>.</w:t>
      </w:r>
    </w:p>
    <w:p w14:paraId="50765A41" w14:textId="304908C9" w:rsidR="00A6129D" w:rsidDel="00C63604" w:rsidRDefault="00A6129D" w:rsidP="00A6129D">
      <w:pPr>
        <w:rPr>
          <w:del w:id="176" w:author="Powers, Tamara M" w:date="2017-04-05T12:51:00Z"/>
        </w:rPr>
      </w:pPr>
      <w:del w:id="177" w:author="Powers, Tamara M" w:date="2017-04-05T12:51:00Z">
        <w:r w:rsidDel="00C63604">
          <w:rPr>
            <w:b/>
          </w:rPr>
          <w:delText>Table 1</w:delText>
        </w:r>
        <w:r w:rsidRPr="00262B7B" w:rsidDel="00C63604">
          <w:rPr>
            <w:b/>
          </w:rPr>
          <w:delText>.</w:delText>
        </w:r>
        <w:r w:rsidDel="00C63604">
          <w:delText xml:space="preserve"> Some typical ranges of isomer shifts for Fe containing compounds.</w:delText>
        </w:r>
        <w:r w:rsidDel="00C63604">
          <w:rPr>
            <w:rStyle w:val="EndnoteReference"/>
          </w:rPr>
          <w:endnoteReference w:id="2"/>
        </w:r>
      </w:del>
    </w:p>
    <w:tbl>
      <w:tblPr>
        <w:tblStyle w:val="TableGrid"/>
        <w:tblW w:w="0" w:type="auto"/>
        <w:jc w:val="center"/>
        <w:tblLook w:val="04A0" w:firstRow="1" w:lastRow="0" w:firstColumn="1" w:lastColumn="0" w:noHBand="0" w:noVBand="1"/>
      </w:tblPr>
      <w:tblGrid>
        <w:gridCol w:w="2036"/>
        <w:gridCol w:w="1807"/>
        <w:gridCol w:w="3284"/>
      </w:tblGrid>
      <w:tr w:rsidR="00A6129D" w:rsidDel="00C63604" w14:paraId="293CD28A" w14:textId="63233220" w:rsidTr="00A6129D">
        <w:trPr>
          <w:jc w:val="center"/>
          <w:del w:id="180" w:author="Powers, Tamara M" w:date="2017-04-05T12:51:00Z"/>
        </w:trPr>
        <w:tc>
          <w:tcPr>
            <w:tcW w:w="2036" w:type="dxa"/>
          </w:tcPr>
          <w:p w14:paraId="3EF3E9EB" w14:textId="2391CF5C" w:rsidR="00A6129D" w:rsidRPr="00A6129D" w:rsidDel="00C63604" w:rsidRDefault="00A6129D" w:rsidP="00A6129D">
            <w:pPr>
              <w:jc w:val="center"/>
              <w:rPr>
                <w:del w:id="181" w:author="Powers, Tamara M" w:date="2017-04-05T12:51:00Z"/>
                <w:b/>
              </w:rPr>
            </w:pPr>
            <w:del w:id="182" w:author="Powers, Tamara M" w:date="2017-04-05T12:51:00Z">
              <w:r w:rsidRPr="00A6129D" w:rsidDel="00C63604">
                <w:rPr>
                  <w:b/>
                </w:rPr>
                <w:delText>Oxidation state</w:delText>
              </w:r>
            </w:del>
          </w:p>
        </w:tc>
        <w:tc>
          <w:tcPr>
            <w:tcW w:w="1807" w:type="dxa"/>
          </w:tcPr>
          <w:p w14:paraId="2E61B816" w14:textId="3C040067" w:rsidR="00A6129D" w:rsidRPr="00A6129D" w:rsidDel="00C63604" w:rsidRDefault="00A6129D" w:rsidP="00A6129D">
            <w:pPr>
              <w:jc w:val="center"/>
              <w:rPr>
                <w:del w:id="183" w:author="Powers, Tamara M" w:date="2017-04-05T12:51:00Z"/>
                <w:b/>
              </w:rPr>
            </w:pPr>
            <w:del w:id="184" w:author="Powers, Tamara M" w:date="2017-04-05T12:51:00Z">
              <w:r w:rsidRPr="00A6129D" w:rsidDel="00C63604">
                <w:rPr>
                  <w:b/>
                </w:rPr>
                <w:delText>Spin state (</w:delText>
              </w:r>
              <w:r w:rsidRPr="00A6129D" w:rsidDel="00C63604">
                <w:rPr>
                  <w:b/>
                  <w:i/>
                </w:rPr>
                <w:delText>S</w:delText>
              </w:r>
              <w:r w:rsidRPr="00A6129D" w:rsidDel="00C63604">
                <w:rPr>
                  <w:b/>
                </w:rPr>
                <w:delText>)</w:delText>
              </w:r>
            </w:del>
          </w:p>
        </w:tc>
        <w:tc>
          <w:tcPr>
            <w:tcW w:w="3284" w:type="dxa"/>
          </w:tcPr>
          <w:p w14:paraId="75DFE40E" w14:textId="38DBCBB8" w:rsidR="00A6129D" w:rsidRPr="00A6129D" w:rsidDel="00C63604" w:rsidRDefault="00A6129D" w:rsidP="00A6129D">
            <w:pPr>
              <w:jc w:val="center"/>
              <w:rPr>
                <w:del w:id="185" w:author="Powers, Tamara M" w:date="2017-04-05T12:51:00Z"/>
                <w:b/>
              </w:rPr>
            </w:pPr>
            <w:del w:id="186" w:author="Powers, Tamara M" w:date="2017-04-05T12:51:00Z">
              <w:r w:rsidRPr="00A6129D" w:rsidDel="00C63604">
                <w:rPr>
                  <w:b/>
                </w:rPr>
                <w:delText>Isomer shift range (mm/s)</w:delText>
              </w:r>
            </w:del>
          </w:p>
        </w:tc>
      </w:tr>
      <w:tr w:rsidR="00A6129D" w:rsidDel="00C63604" w14:paraId="495BFD11" w14:textId="5805868F" w:rsidTr="00A6129D">
        <w:trPr>
          <w:jc w:val="center"/>
          <w:del w:id="187" w:author="Powers, Tamara M" w:date="2017-04-05T12:51:00Z"/>
        </w:trPr>
        <w:tc>
          <w:tcPr>
            <w:tcW w:w="2036" w:type="dxa"/>
          </w:tcPr>
          <w:p w14:paraId="0982F65B" w14:textId="33A26B16" w:rsidR="00A6129D" w:rsidDel="00C63604" w:rsidRDefault="00A6129D" w:rsidP="00A6129D">
            <w:pPr>
              <w:jc w:val="center"/>
              <w:rPr>
                <w:del w:id="188" w:author="Powers, Tamara M" w:date="2017-04-05T12:51:00Z"/>
              </w:rPr>
            </w:pPr>
            <w:del w:id="189" w:author="Powers, Tamara M" w:date="2017-04-05T12:51:00Z">
              <w:r w:rsidDel="00C63604">
                <w:delText>Fe(II)</w:delText>
              </w:r>
            </w:del>
          </w:p>
        </w:tc>
        <w:tc>
          <w:tcPr>
            <w:tcW w:w="1807" w:type="dxa"/>
          </w:tcPr>
          <w:p w14:paraId="0031B789" w14:textId="1EA2AA54" w:rsidR="00A6129D" w:rsidDel="00C63604" w:rsidRDefault="00A6129D" w:rsidP="00A6129D">
            <w:pPr>
              <w:jc w:val="center"/>
              <w:rPr>
                <w:del w:id="190" w:author="Powers, Tamara M" w:date="2017-04-05T12:51:00Z"/>
              </w:rPr>
            </w:pPr>
            <w:del w:id="191" w:author="Powers, Tamara M" w:date="2017-04-05T12:51:00Z">
              <w:r w:rsidDel="00C63604">
                <w:delText>0</w:delText>
              </w:r>
            </w:del>
          </w:p>
        </w:tc>
        <w:tc>
          <w:tcPr>
            <w:tcW w:w="3284" w:type="dxa"/>
          </w:tcPr>
          <w:p w14:paraId="0E5AB846" w14:textId="31C7C60C" w:rsidR="00A6129D" w:rsidDel="00C63604" w:rsidRDefault="00A6129D" w:rsidP="00A6129D">
            <w:pPr>
              <w:jc w:val="center"/>
              <w:rPr>
                <w:del w:id="192" w:author="Powers, Tamara M" w:date="2017-04-05T12:51:00Z"/>
              </w:rPr>
            </w:pPr>
            <w:del w:id="193" w:author="Powers, Tamara M" w:date="2017-04-05T12:51:00Z">
              <w:r w:rsidDel="00C63604">
                <w:delText>–0.3 to 0.4</w:delText>
              </w:r>
            </w:del>
          </w:p>
        </w:tc>
      </w:tr>
      <w:tr w:rsidR="00A6129D" w:rsidDel="00C63604" w14:paraId="1E9EDE7C" w14:textId="327C2296" w:rsidTr="00A6129D">
        <w:trPr>
          <w:jc w:val="center"/>
          <w:del w:id="194" w:author="Powers, Tamara M" w:date="2017-04-05T12:51:00Z"/>
        </w:trPr>
        <w:tc>
          <w:tcPr>
            <w:tcW w:w="2036" w:type="dxa"/>
          </w:tcPr>
          <w:p w14:paraId="7DFCEF22" w14:textId="3B9D47D1" w:rsidR="00A6129D" w:rsidDel="00C63604" w:rsidRDefault="00A6129D" w:rsidP="00A6129D">
            <w:pPr>
              <w:jc w:val="center"/>
              <w:rPr>
                <w:del w:id="195" w:author="Powers, Tamara M" w:date="2017-04-05T12:51:00Z"/>
              </w:rPr>
            </w:pPr>
            <w:del w:id="196" w:author="Powers, Tamara M" w:date="2017-04-05T12:51:00Z">
              <w:r w:rsidDel="00C63604">
                <w:delText>Fe(II)</w:delText>
              </w:r>
            </w:del>
          </w:p>
        </w:tc>
        <w:tc>
          <w:tcPr>
            <w:tcW w:w="1807" w:type="dxa"/>
          </w:tcPr>
          <w:p w14:paraId="6B6EEEC6" w14:textId="6D09B42D" w:rsidR="00A6129D" w:rsidDel="00C63604" w:rsidRDefault="00A6129D" w:rsidP="00A6129D">
            <w:pPr>
              <w:jc w:val="center"/>
              <w:rPr>
                <w:del w:id="197" w:author="Powers, Tamara M" w:date="2017-04-05T12:51:00Z"/>
              </w:rPr>
            </w:pPr>
            <w:del w:id="198" w:author="Powers, Tamara M" w:date="2017-04-05T12:51:00Z">
              <w:r w:rsidDel="00C63604">
                <w:delText>2</w:delText>
              </w:r>
            </w:del>
          </w:p>
        </w:tc>
        <w:tc>
          <w:tcPr>
            <w:tcW w:w="3284" w:type="dxa"/>
          </w:tcPr>
          <w:p w14:paraId="19CB12D9" w14:textId="6E86551D" w:rsidR="00A6129D" w:rsidDel="00C63604" w:rsidRDefault="00A6129D" w:rsidP="00A6129D">
            <w:pPr>
              <w:jc w:val="center"/>
              <w:rPr>
                <w:del w:id="199" w:author="Powers, Tamara M" w:date="2017-04-05T12:51:00Z"/>
              </w:rPr>
            </w:pPr>
            <w:del w:id="200" w:author="Powers, Tamara M" w:date="2017-04-05T12:51:00Z">
              <w:r w:rsidDel="00C63604">
                <w:delText>0.75 to 1.5</w:delText>
              </w:r>
            </w:del>
          </w:p>
        </w:tc>
      </w:tr>
      <w:tr w:rsidR="00A6129D" w:rsidDel="00C63604" w14:paraId="0984B48D" w14:textId="53B003FB" w:rsidTr="00A6129D">
        <w:trPr>
          <w:jc w:val="center"/>
          <w:del w:id="201" w:author="Powers, Tamara M" w:date="2017-04-05T12:51:00Z"/>
        </w:trPr>
        <w:tc>
          <w:tcPr>
            <w:tcW w:w="2036" w:type="dxa"/>
          </w:tcPr>
          <w:p w14:paraId="687279F9" w14:textId="5A095ACB" w:rsidR="00A6129D" w:rsidDel="00C63604" w:rsidRDefault="00A6129D" w:rsidP="00A6129D">
            <w:pPr>
              <w:jc w:val="center"/>
              <w:rPr>
                <w:del w:id="202" w:author="Powers, Tamara M" w:date="2017-04-05T12:51:00Z"/>
              </w:rPr>
            </w:pPr>
            <w:del w:id="203" w:author="Powers, Tamara M" w:date="2017-04-05T12:51:00Z">
              <w:r w:rsidDel="00C63604">
                <w:delText>Fe(III)</w:delText>
              </w:r>
            </w:del>
          </w:p>
        </w:tc>
        <w:tc>
          <w:tcPr>
            <w:tcW w:w="1807" w:type="dxa"/>
          </w:tcPr>
          <w:p w14:paraId="0ABE2418" w14:textId="278F2863" w:rsidR="00A6129D" w:rsidDel="00C63604" w:rsidRDefault="00A6129D" w:rsidP="00A6129D">
            <w:pPr>
              <w:jc w:val="center"/>
              <w:rPr>
                <w:del w:id="204" w:author="Powers, Tamara M" w:date="2017-04-05T12:51:00Z"/>
              </w:rPr>
            </w:pPr>
            <w:del w:id="205" w:author="Powers, Tamara M" w:date="2017-04-05T12:51:00Z">
              <w:r w:rsidDel="00C63604">
                <w:delText>1/2</w:delText>
              </w:r>
            </w:del>
          </w:p>
        </w:tc>
        <w:tc>
          <w:tcPr>
            <w:tcW w:w="3284" w:type="dxa"/>
          </w:tcPr>
          <w:p w14:paraId="3B7B7001" w14:textId="24CFD1CA" w:rsidR="00A6129D" w:rsidDel="00C63604" w:rsidRDefault="00A6129D" w:rsidP="00A6129D">
            <w:pPr>
              <w:jc w:val="center"/>
              <w:rPr>
                <w:del w:id="206" w:author="Powers, Tamara M" w:date="2017-04-05T12:51:00Z"/>
              </w:rPr>
            </w:pPr>
            <w:del w:id="207" w:author="Powers, Tamara M" w:date="2017-04-05T12:51:00Z">
              <w:r w:rsidDel="00C63604">
                <w:delText>–0.2 to 0.4</w:delText>
              </w:r>
            </w:del>
          </w:p>
        </w:tc>
      </w:tr>
      <w:tr w:rsidR="00A6129D" w:rsidDel="00C63604" w14:paraId="2AABE248" w14:textId="07EA778B" w:rsidTr="00A6129D">
        <w:trPr>
          <w:jc w:val="center"/>
          <w:del w:id="208" w:author="Powers, Tamara M" w:date="2017-04-05T12:51:00Z"/>
        </w:trPr>
        <w:tc>
          <w:tcPr>
            <w:tcW w:w="2036" w:type="dxa"/>
          </w:tcPr>
          <w:p w14:paraId="2D37A548" w14:textId="5D59BAA7" w:rsidR="00A6129D" w:rsidDel="00C63604" w:rsidRDefault="00A6129D" w:rsidP="00A6129D">
            <w:pPr>
              <w:jc w:val="center"/>
              <w:rPr>
                <w:del w:id="209" w:author="Powers, Tamara M" w:date="2017-04-05T12:51:00Z"/>
              </w:rPr>
            </w:pPr>
            <w:del w:id="210" w:author="Powers, Tamara M" w:date="2017-04-05T12:51:00Z">
              <w:r w:rsidDel="00C63604">
                <w:delText>Fe(III)</w:delText>
              </w:r>
            </w:del>
          </w:p>
        </w:tc>
        <w:tc>
          <w:tcPr>
            <w:tcW w:w="1807" w:type="dxa"/>
          </w:tcPr>
          <w:p w14:paraId="4ACC7C32" w14:textId="6A7CADA4" w:rsidR="00A6129D" w:rsidDel="00C63604" w:rsidRDefault="00A6129D" w:rsidP="00A6129D">
            <w:pPr>
              <w:jc w:val="center"/>
              <w:rPr>
                <w:del w:id="211" w:author="Powers, Tamara M" w:date="2017-04-05T12:51:00Z"/>
              </w:rPr>
            </w:pPr>
            <w:del w:id="212" w:author="Powers, Tamara M" w:date="2017-04-05T12:51:00Z">
              <w:r w:rsidDel="00C63604">
                <w:delText>5/2</w:delText>
              </w:r>
            </w:del>
          </w:p>
        </w:tc>
        <w:tc>
          <w:tcPr>
            <w:tcW w:w="3284" w:type="dxa"/>
          </w:tcPr>
          <w:p w14:paraId="21C5571E" w14:textId="44A4F8D2" w:rsidR="00A6129D" w:rsidDel="00C63604" w:rsidRDefault="00A6129D" w:rsidP="00A6129D">
            <w:pPr>
              <w:jc w:val="center"/>
              <w:rPr>
                <w:del w:id="213" w:author="Powers, Tamara M" w:date="2017-04-05T12:51:00Z"/>
              </w:rPr>
            </w:pPr>
            <w:del w:id="214" w:author="Powers, Tamara M" w:date="2017-04-05T12:51:00Z">
              <w:r w:rsidDel="00C63604">
                <w:delText>0.2 to 0.55</w:delText>
              </w:r>
            </w:del>
          </w:p>
        </w:tc>
      </w:tr>
    </w:tbl>
    <w:p w14:paraId="369DA3EB" w14:textId="14F3DA79" w:rsidR="009F468E" w:rsidRPr="00967E7A" w:rsidRDefault="004922B1" w:rsidP="004922B1">
      <w:pPr>
        <w:jc w:val="both"/>
        <w:rPr>
          <w:ins w:id="215" w:author="Tamara Powers" w:date="2017-04-14T10:29:00Z"/>
          <w:i/>
        </w:rPr>
      </w:pPr>
      <w:r w:rsidRPr="00967E7A">
        <w:rPr>
          <w:i/>
        </w:rPr>
        <w:t>Hyperfine splitting</w:t>
      </w:r>
    </w:p>
    <w:p w14:paraId="293485B3" w14:textId="32D16A5F" w:rsidR="00967E7A" w:rsidRPr="00835DF5" w:rsidRDefault="00F4608A" w:rsidP="004922B1">
      <w:pPr>
        <w:jc w:val="both"/>
      </w:pPr>
      <w:ins w:id="216" w:author="Powers, Tamara M" w:date="2017-04-05T12:50:00Z">
        <w:r>
          <w:lastRenderedPageBreak/>
          <w:t xml:space="preserve">Hyperfine splitting (or Zeeman splitting) can also be observed in the presence of an internal or external magnetic field. </w:t>
        </w:r>
      </w:ins>
      <w:r w:rsidR="009B34E5">
        <w:t xml:space="preserve">In the presence of a magnetic field, each </w:t>
      </w:r>
      <w:r w:rsidR="00835DF5">
        <w:t xml:space="preserve">nuclear energy level, </w:t>
      </w:r>
      <w:r w:rsidR="00835DF5" w:rsidRPr="00835DF5">
        <w:rPr>
          <w:i/>
        </w:rPr>
        <w:t>I</w:t>
      </w:r>
      <w:r w:rsidR="00835DF5">
        <w:t>, splits into 2</w:t>
      </w:r>
      <w:r w:rsidR="00835DF5">
        <w:rPr>
          <w:i/>
        </w:rPr>
        <w:t>I</w:t>
      </w:r>
      <w:r w:rsidR="00835DF5">
        <w:t xml:space="preserve"> + 1 sub-states. For example, in an applied magnetic field the nuclear energy level </w:t>
      </w:r>
      <w:r w:rsidR="00835DF5">
        <w:rPr>
          <w:i/>
        </w:rPr>
        <w:t>I</w:t>
      </w:r>
      <w:r w:rsidR="00835DF5">
        <w:t xml:space="preserve"> = 3/2 would split into 4 </w:t>
      </w:r>
      <w:r w:rsidR="00D83D7A">
        <w:t xml:space="preserve">non-degenerate </w:t>
      </w:r>
      <w:r w:rsidR="00835DF5">
        <w:t>states including 3/2, 1/2, –1/2 and –3/2</w:t>
      </w:r>
      <w:r w:rsidR="00232EB8">
        <w:t>,</w:t>
      </w:r>
      <w:r w:rsidR="00A6129D">
        <w:t xml:space="preserve"> with 6 allowed transitions</w:t>
      </w:r>
      <w:r w:rsidR="00835DF5">
        <w:t xml:space="preserve"> (</w:t>
      </w:r>
      <w:r w:rsidR="00835DF5" w:rsidRPr="00835DF5">
        <w:rPr>
          <w:b/>
        </w:rPr>
        <w:t xml:space="preserve">Figure </w:t>
      </w:r>
      <w:del w:id="217" w:author="Powers, Tamara M" w:date="2017-04-05T12:47:00Z">
        <w:r w:rsidR="00835DF5" w:rsidRPr="00835DF5" w:rsidDel="00F4608A">
          <w:rPr>
            <w:b/>
          </w:rPr>
          <w:delText>2</w:delText>
        </w:r>
      </w:del>
      <w:ins w:id="218" w:author="Powers, Tamara M" w:date="2017-04-05T12:47:00Z">
        <w:r>
          <w:rPr>
            <w:b/>
          </w:rPr>
          <w:t>3</w:t>
        </w:r>
      </w:ins>
      <w:r w:rsidR="00835DF5">
        <w:t>).</w:t>
      </w:r>
    </w:p>
    <w:p w14:paraId="09E4F3B8" w14:textId="4229DE2E" w:rsidR="00467282" w:rsidRDefault="000331A6" w:rsidP="00182CC8">
      <w:r w:rsidRPr="00467282">
        <w:rPr>
          <w:b/>
          <w:sz w:val="28"/>
        </w:rPr>
        <w:t>Procedure</w:t>
      </w:r>
      <w:r w:rsidR="00467282" w:rsidRPr="00467282">
        <w:rPr>
          <w:sz w:val="28"/>
        </w:rPr>
        <w:t xml:space="preserve"> </w:t>
      </w:r>
    </w:p>
    <w:p w14:paraId="5B3D56D6" w14:textId="43BABB25" w:rsidR="008500D0" w:rsidRPr="000540D4" w:rsidRDefault="00197135" w:rsidP="00197135">
      <w:pPr>
        <w:pStyle w:val="ListParagraph"/>
        <w:widowControl w:val="0"/>
        <w:numPr>
          <w:ilvl w:val="0"/>
          <w:numId w:val="2"/>
        </w:numPr>
        <w:autoSpaceDE w:val="0"/>
        <w:autoSpaceDN w:val="0"/>
        <w:adjustRightInd w:val="0"/>
        <w:spacing w:after="0"/>
        <w:jc w:val="both"/>
        <w:rPr>
          <w:rFonts w:ascii="Cambria" w:hAnsi="Cambria" w:cs="Times New Roman"/>
          <w:b/>
          <w:lang w:val="en-GB"/>
        </w:rPr>
      </w:pPr>
      <w:r w:rsidRPr="000540D4">
        <w:rPr>
          <w:rFonts w:ascii="Cambria" w:hAnsi="Cambria" w:cs="Times New Roman"/>
          <w:b/>
          <w:lang w:val="en-GB"/>
        </w:rPr>
        <w:t>Preparation of the sample.</w:t>
      </w:r>
    </w:p>
    <w:p w14:paraId="63312BBB" w14:textId="77777777" w:rsidR="00176C2A" w:rsidRDefault="00176C2A" w:rsidP="00176C2A">
      <w:pPr>
        <w:pStyle w:val="ListParagraph"/>
        <w:widowControl w:val="0"/>
        <w:autoSpaceDE w:val="0"/>
        <w:autoSpaceDN w:val="0"/>
        <w:adjustRightInd w:val="0"/>
        <w:spacing w:after="0"/>
        <w:ind w:left="792"/>
        <w:jc w:val="both"/>
        <w:rPr>
          <w:rFonts w:ascii="Cambria" w:hAnsi="Cambria" w:cs="Times New Roman"/>
          <w:lang w:val="en-GB"/>
        </w:rPr>
      </w:pPr>
    </w:p>
    <w:p w14:paraId="523B305A" w14:textId="22CEC6C7" w:rsidR="00197135" w:rsidRPr="00197135" w:rsidRDefault="00745543" w:rsidP="00197135">
      <w:pPr>
        <w:pStyle w:val="ListParagraph"/>
        <w:widowControl w:val="0"/>
        <w:numPr>
          <w:ilvl w:val="1"/>
          <w:numId w:val="2"/>
        </w:numPr>
        <w:autoSpaceDE w:val="0"/>
        <w:autoSpaceDN w:val="0"/>
        <w:adjustRightInd w:val="0"/>
        <w:spacing w:after="0"/>
        <w:jc w:val="both"/>
        <w:rPr>
          <w:rFonts w:ascii="Cambria" w:hAnsi="Cambria" w:cs="Times New Roman"/>
          <w:lang w:val="en-GB"/>
        </w:rPr>
      </w:pPr>
      <w:r>
        <w:rPr>
          <w:rFonts w:ascii="Cambria" w:hAnsi="Cambria" w:cs="Times New Roman"/>
          <w:lang w:val="en-GB"/>
        </w:rPr>
        <w:t>Weigh 10</w:t>
      </w:r>
      <w:r w:rsidR="00197135">
        <w:rPr>
          <w:rFonts w:ascii="Cambria" w:hAnsi="Cambria" w:cs="Times New Roman"/>
          <w:lang w:val="en-GB"/>
        </w:rPr>
        <w:t xml:space="preserve">0 mg of </w:t>
      </w:r>
      <w:proofErr w:type="spellStart"/>
      <w:r>
        <w:rPr>
          <w:rFonts w:ascii="Cambria" w:hAnsi="Cambria" w:cs="Times New Roman"/>
          <w:lang w:val="en-GB"/>
        </w:rPr>
        <w:t>ferrocene</w:t>
      </w:r>
      <w:proofErr w:type="spellEnd"/>
      <w:r w:rsidR="00197135">
        <w:rPr>
          <w:rFonts w:ascii="Cambria" w:hAnsi="Cambria" w:cs="Times New Roman"/>
          <w:lang w:val="en-GB"/>
        </w:rPr>
        <w:t xml:space="preserve"> in a </w:t>
      </w:r>
      <w:proofErr w:type="spellStart"/>
      <w:r>
        <w:t>delrine</w:t>
      </w:r>
      <w:proofErr w:type="spellEnd"/>
      <w:r>
        <w:t xml:space="preserve"> </w:t>
      </w:r>
      <w:proofErr w:type="spellStart"/>
      <w:r>
        <w:t>M</w:t>
      </w:r>
      <w:r>
        <w:rPr>
          <w:rFonts w:ascii="Cambria" w:hAnsi="Cambria"/>
        </w:rPr>
        <w:t>ö</w:t>
      </w:r>
      <w:r>
        <w:t>ssbauer</w:t>
      </w:r>
      <w:proofErr w:type="spellEnd"/>
      <w:r>
        <w:t xml:space="preserve"> cup</w:t>
      </w:r>
      <w:r w:rsidR="00197135">
        <w:t>.</w:t>
      </w:r>
    </w:p>
    <w:p w14:paraId="70678D88" w14:textId="77777777" w:rsidR="00176C2A" w:rsidRPr="00176C2A" w:rsidRDefault="00176C2A" w:rsidP="00176C2A">
      <w:pPr>
        <w:pStyle w:val="ListParagraph"/>
        <w:widowControl w:val="0"/>
        <w:autoSpaceDE w:val="0"/>
        <w:autoSpaceDN w:val="0"/>
        <w:adjustRightInd w:val="0"/>
        <w:spacing w:after="0"/>
        <w:ind w:left="792"/>
        <w:jc w:val="both"/>
        <w:rPr>
          <w:rFonts w:ascii="Cambria" w:hAnsi="Cambria" w:cs="Times New Roman"/>
          <w:lang w:val="en-GB"/>
        </w:rPr>
      </w:pPr>
    </w:p>
    <w:p w14:paraId="4EEC8365" w14:textId="73D14739" w:rsidR="00197135" w:rsidRPr="00745543" w:rsidRDefault="000540D4" w:rsidP="00197135">
      <w:pPr>
        <w:pStyle w:val="ListParagraph"/>
        <w:widowControl w:val="0"/>
        <w:numPr>
          <w:ilvl w:val="1"/>
          <w:numId w:val="2"/>
        </w:numPr>
        <w:autoSpaceDE w:val="0"/>
        <w:autoSpaceDN w:val="0"/>
        <w:adjustRightInd w:val="0"/>
        <w:spacing w:after="0"/>
        <w:jc w:val="both"/>
        <w:rPr>
          <w:rFonts w:ascii="Cambria" w:hAnsi="Cambria" w:cs="Times New Roman"/>
          <w:lang w:val="en-GB"/>
        </w:rPr>
      </w:pPr>
      <w:r>
        <w:t xml:space="preserve">Add several drops of </w:t>
      </w:r>
      <w:proofErr w:type="spellStart"/>
      <w:r w:rsidR="00D32DFB">
        <w:t>paratone</w:t>
      </w:r>
      <w:proofErr w:type="spellEnd"/>
      <w:r w:rsidR="00745543">
        <w:t xml:space="preserve"> oil to the sample. Using a spatula,</w:t>
      </w:r>
      <w:r w:rsidR="00197135">
        <w:t xml:space="preserve"> mix </w:t>
      </w:r>
      <w:r w:rsidR="00745543">
        <w:t>the sample and the oil into a uniform paste</w:t>
      </w:r>
      <w:r w:rsidR="00197135">
        <w:t>.</w:t>
      </w:r>
    </w:p>
    <w:p w14:paraId="4FAD8A20" w14:textId="77777777" w:rsidR="00176C2A" w:rsidRDefault="00176C2A" w:rsidP="00176C2A">
      <w:pPr>
        <w:pStyle w:val="ListParagraph"/>
        <w:widowControl w:val="0"/>
        <w:autoSpaceDE w:val="0"/>
        <w:autoSpaceDN w:val="0"/>
        <w:adjustRightInd w:val="0"/>
        <w:spacing w:after="0"/>
        <w:ind w:left="792"/>
        <w:jc w:val="both"/>
        <w:rPr>
          <w:rFonts w:ascii="Cambria" w:hAnsi="Cambria" w:cs="Times New Roman"/>
          <w:lang w:val="en-GB"/>
        </w:rPr>
      </w:pPr>
    </w:p>
    <w:p w14:paraId="71AC87B2" w14:textId="01A18DA0" w:rsidR="00745543" w:rsidRPr="00197135" w:rsidRDefault="00745543" w:rsidP="00197135">
      <w:pPr>
        <w:pStyle w:val="ListParagraph"/>
        <w:widowControl w:val="0"/>
        <w:numPr>
          <w:ilvl w:val="1"/>
          <w:numId w:val="2"/>
        </w:numPr>
        <w:autoSpaceDE w:val="0"/>
        <w:autoSpaceDN w:val="0"/>
        <w:adjustRightInd w:val="0"/>
        <w:spacing w:after="0"/>
        <w:jc w:val="both"/>
        <w:rPr>
          <w:rFonts w:ascii="Cambria" w:hAnsi="Cambria" w:cs="Times New Roman"/>
          <w:lang w:val="en-GB"/>
        </w:rPr>
      </w:pPr>
      <w:r>
        <w:rPr>
          <w:rFonts w:ascii="Cambria" w:hAnsi="Cambria" w:cs="Times New Roman"/>
          <w:lang w:val="en-GB"/>
        </w:rPr>
        <w:t>Freeze the sample in liquid nitrogen.</w:t>
      </w:r>
      <w:r w:rsidR="00A55DFA">
        <w:rPr>
          <w:rFonts w:ascii="Cambria" w:hAnsi="Cambria" w:cs="Times New Roman"/>
          <w:lang w:val="en-GB"/>
        </w:rPr>
        <w:t xml:space="preserve"> </w:t>
      </w:r>
    </w:p>
    <w:p w14:paraId="6FEC39BE" w14:textId="77777777" w:rsidR="00197135" w:rsidRDefault="00197135" w:rsidP="000540D4">
      <w:pPr>
        <w:widowControl w:val="0"/>
        <w:autoSpaceDE w:val="0"/>
        <w:autoSpaceDN w:val="0"/>
        <w:adjustRightInd w:val="0"/>
        <w:spacing w:after="0"/>
        <w:jc w:val="both"/>
        <w:rPr>
          <w:rFonts w:ascii="Cambria" w:hAnsi="Cambria" w:cs="Times New Roman"/>
          <w:lang w:val="en-GB"/>
        </w:rPr>
      </w:pPr>
    </w:p>
    <w:p w14:paraId="7F817E16" w14:textId="140EB71A" w:rsidR="000540D4" w:rsidRPr="00745543" w:rsidDel="008146F1" w:rsidRDefault="00745543" w:rsidP="000540D4">
      <w:pPr>
        <w:pStyle w:val="ListParagraph"/>
        <w:widowControl w:val="0"/>
        <w:numPr>
          <w:ilvl w:val="0"/>
          <w:numId w:val="2"/>
        </w:numPr>
        <w:autoSpaceDE w:val="0"/>
        <w:autoSpaceDN w:val="0"/>
        <w:adjustRightInd w:val="0"/>
        <w:spacing w:after="0"/>
        <w:jc w:val="both"/>
        <w:rPr>
          <w:del w:id="219" w:author="Tamara Powers" w:date="2017-04-14T10:26:00Z"/>
          <w:rFonts w:ascii="Cambria" w:hAnsi="Cambria" w:cs="Times New Roman"/>
          <w:b/>
          <w:lang w:val="en-GB"/>
        </w:rPr>
      </w:pPr>
      <w:r w:rsidRPr="00745543">
        <w:rPr>
          <w:rFonts w:ascii="Cambria" w:hAnsi="Cambria" w:cs="Times New Roman"/>
          <w:b/>
          <w:lang w:val="en-GB"/>
        </w:rPr>
        <w:t>Mounting the sample.</w:t>
      </w:r>
    </w:p>
    <w:p w14:paraId="4F98C0DF" w14:textId="77777777" w:rsidR="00176C2A" w:rsidRPr="00DA0A6E" w:rsidDel="008146F1" w:rsidRDefault="00176C2A">
      <w:pPr>
        <w:pStyle w:val="ListParagraph"/>
        <w:widowControl w:val="0"/>
        <w:numPr>
          <w:ilvl w:val="0"/>
          <w:numId w:val="2"/>
        </w:numPr>
        <w:autoSpaceDE w:val="0"/>
        <w:autoSpaceDN w:val="0"/>
        <w:adjustRightInd w:val="0"/>
        <w:spacing w:after="0"/>
        <w:ind w:left="792"/>
        <w:jc w:val="both"/>
        <w:rPr>
          <w:del w:id="220" w:author="Tamara Powers" w:date="2017-04-14T10:26:00Z"/>
          <w:rFonts w:ascii="Cambria" w:hAnsi="Cambria" w:cs="Times New Roman"/>
          <w:lang w:val="en-GB"/>
        </w:rPr>
        <w:pPrChange w:id="221" w:author="Tamara Powers" w:date="2017-04-14T10:26:00Z">
          <w:pPr>
            <w:pStyle w:val="ListParagraph"/>
            <w:widowControl w:val="0"/>
            <w:autoSpaceDE w:val="0"/>
            <w:autoSpaceDN w:val="0"/>
            <w:adjustRightInd w:val="0"/>
            <w:spacing w:after="0"/>
            <w:ind w:left="792"/>
            <w:jc w:val="both"/>
          </w:pPr>
        </w:pPrChange>
      </w:pPr>
    </w:p>
    <w:p w14:paraId="4375AA2F" w14:textId="78FC2BDC" w:rsidR="00745543" w:rsidRPr="00362B7D" w:rsidRDefault="00745543" w:rsidP="00DA0A6E">
      <w:pPr>
        <w:pStyle w:val="ListParagraph"/>
        <w:widowControl w:val="0"/>
        <w:numPr>
          <w:ilvl w:val="0"/>
          <w:numId w:val="2"/>
        </w:numPr>
        <w:autoSpaceDE w:val="0"/>
        <w:autoSpaceDN w:val="0"/>
        <w:adjustRightInd w:val="0"/>
        <w:spacing w:after="0"/>
        <w:jc w:val="both"/>
        <w:rPr>
          <w:lang w:val="en-GB"/>
        </w:rPr>
      </w:pPr>
      <w:del w:id="222" w:author="Tamara Powers" w:date="2017-04-14T10:26:00Z">
        <w:r w:rsidRPr="008146F1" w:rsidDel="008146F1">
          <w:rPr>
            <w:lang w:val="en-GB"/>
          </w:rPr>
          <w:delText xml:space="preserve">Turn </w:delText>
        </w:r>
      </w:del>
      <w:del w:id="223" w:author="Tamara Powers" w:date="2017-04-14T10:19:00Z">
        <w:r w:rsidRPr="00362B7D" w:rsidDel="008146F1">
          <w:rPr>
            <w:lang w:val="en-GB"/>
          </w:rPr>
          <w:delText>off</w:delText>
        </w:r>
      </w:del>
      <w:del w:id="224" w:author="Tamara Powers" w:date="2017-04-14T10:26:00Z">
        <w:r w:rsidRPr="00362B7D" w:rsidDel="008146F1">
          <w:rPr>
            <w:lang w:val="en-GB"/>
          </w:rPr>
          <w:delText xml:space="preserve"> the vacuum pump connected to the </w:delText>
        </w:r>
        <w:r w:rsidDel="008146F1">
          <w:delText>M</w:delText>
        </w:r>
        <w:r w:rsidRPr="008146F1" w:rsidDel="008146F1">
          <w:delText>ö</w:delText>
        </w:r>
        <w:r w:rsidDel="008146F1">
          <w:delText>ssbauer</w:delText>
        </w:r>
        <w:r w:rsidRPr="008146F1" w:rsidDel="008146F1">
          <w:rPr>
            <w:lang w:val="en-GB"/>
          </w:rPr>
          <w:delText xml:space="preserve"> instrument. </w:delText>
        </w:r>
      </w:del>
    </w:p>
    <w:p w14:paraId="322BFD49" w14:textId="77777777" w:rsidR="00176C2A" w:rsidRDefault="00176C2A" w:rsidP="00176C2A">
      <w:pPr>
        <w:pStyle w:val="ListParagraph"/>
        <w:widowControl w:val="0"/>
        <w:autoSpaceDE w:val="0"/>
        <w:autoSpaceDN w:val="0"/>
        <w:adjustRightInd w:val="0"/>
        <w:spacing w:after="0"/>
        <w:ind w:left="792"/>
        <w:jc w:val="both"/>
        <w:rPr>
          <w:rFonts w:ascii="Cambria" w:hAnsi="Cambria" w:cs="Times New Roman"/>
          <w:lang w:val="en-GB"/>
        </w:rPr>
      </w:pPr>
    </w:p>
    <w:p w14:paraId="4B07E329" w14:textId="30281052" w:rsidR="00745543" w:rsidRDefault="00F51C8D" w:rsidP="00745543">
      <w:pPr>
        <w:pStyle w:val="ListParagraph"/>
        <w:widowControl w:val="0"/>
        <w:numPr>
          <w:ilvl w:val="1"/>
          <w:numId w:val="2"/>
        </w:numPr>
        <w:autoSpaceDE w:val="0"/>
        <w:autoSpaceDN w:val="0"/>
        <w:adjustRightInd w:val="0"/>
        <w:spacing w:after="0"/>
        <w:jc w:val="both"/>
        <w:rPr>
          <w:rFonts w:ascii="Cambria" w:hAnsi="Cambria" w:cs="Times New Roman"/>
          <w:lang w:val="en-GB"/>
        </w:rPr>
      </w:pPr>
      <w:del w:id="225" w:author="Tamara Powers" w:date="2017-04-14T10:27:00Z">
        <w:r w:rsidDel="00362B7D">
          <w:rPr>
            <w:rFonts w:ascii="Cambria" w:hAnsi="Cambria" w:cs="Times New Roman"/>
            <w:lang w:val="en-GB"/>
          </w:rPr>
          <w:delText xml:space="preserve">Refill </w:delText>
        </w:r>
      </w:del>
      <w:ins w:id="226" w:author="Tamara Powers" w:date="2017-04-14T10:27:00Z">
        <w:r w:rsidR="00362B7D">
          <w:rPr>
            <w:rFonts w:ascii="Cambria" w:hAnsi="Cambria" w:cs="Times New Roman"/>
            <w:lang w:val="en-GB"/>
          </w:rPr>
          <w:t xml:space="preserve">Fill </w:t>
        </w:r>
      </w:ins>
      <w:r>
        <w:rPr>
          <w:rFonts w:ascii="Cambria" w:hAnsi="Cambria" w:cs="Times New Roman"/>
          <w:lang w:val="en-GB"/>
        </w:rPr>
        <w:t>the sample chamber with He gas.</w:t>
      </w:r>
    </w:p>
    <w:p w14:paraId="5CA09DED" w14:textId="77777777" w:rsidR="00176C2A" w:rsidRDefault="00176C2A" w:rsidP="00176C2A">
      <w:pPr>
        <w:pStyle w:val="ListParagraph"/>
        <w:widowControl w:val="0"/>
        <w:autoSpaceDE w:val="0"/>
        <w:autoSpaceDN w:val="0"/>
        <w:adjustRightInd w:val="0"/>
        <w:spacing w:after="0"/>
        <w:ind w:left="792"/>
        <w:jc w:val="both"/>
        <w:rPr>
          <w:rFonts w:ascii="Cambria" w:hAnsi="Cambria" w:cs="Times New Roman"/>
          <w:lang w:val="en-GB"/>
        </w:rPr>
      </w:pPr>
    </w:p>
    <w:p w14:paraId="034FC1BF" w14:textId="142F7BE4" w:rsidR="00F51C8D" w:rsidRDefault="00F51C8D" w:rsidP="00745543">
      <w:pPr>
        <w:pStyle w:val="ListParagraph"/>
        <w:widowControl w:val="0"/>
        <w:numPr>
          <w:ilvl w:val="1"/>
          <w:numId w:val="2"/>
        </w:numPr>
        <w:autoSpaceDE w:val="0"/>
        <w:autoSpaceDN w:val="0"/>
        <w:adjustRightInd w:val="0"/>
        <w:spacing w:after="0"/>
        <w:jc w:val="both"/>
        <w:rPr>
          <w:rFonts w:ascii="Cambria" w:hAnsi="Cambria" w:cs="Times New Roman"/>
          <w:lang w:val="en-GB"/>
        </w:rPr>
      </w:pPr>
      <w:r>
        <w:rPr>
          <w:rFonts w:ascii="Cambria" w:hAnsi="Cambria" w:cs="Times New Roman"/>
          <w:lang w:val="en-GB"/>
        </w:rPr>
        <w:t>Unscrew the sample rod from the instrument and remove the sample rod.</w:t>
      </w:r>
    </w:p>
    <w:p w14:paraId="18D78715" w14:textId="77777777" w:rsidR="00176C2A" w:rsidRDefault="00176C2A" w:rsidP="00176C2A">
      <w:pPr>
        <w:pStyle w:val="ListParagraph"/>
        <w:widowControl w:val="0"/>
        <w:autoSpaceDE w:val="0"/>
        <w:autoSpaceDN w:val="0"/>
        <w:adjustRightInd w:val="0"/>
        <w:spacing w:after="0"/>
        <w:ind w:left="792"/>
        <w:jc w:val="both"/>
        <w:rPr>
          <w:rFonts w:ascii="Cambria" w:hAnsi="Cambria" w:cs="Times New Roman"/>
          <w:lang w:val="en-GB"/>
        </w:rPr>
      </w:pPr>
    </w:p>
    <w:p w14:paraId="15B4A03F" w14:textId="0E244A0E" w:rsidR="00F51C8D" w:rsidRDefault="00F51C8D" w:rsidP="00745543">
      <w:pPr>
        <w:pStyle w:val="ListParagraph"/>
        <w:widowControl w:val="0"/>
        <w:numPr>
          <w:ilvl w:val="1"/>
          <w:numId w:val="2"/>
        </w:numPr>
        <w:autoSpaceDE w:val="0"/>
        <w:autoSpaceDN w:val="0"/>
        <w:adjustRightInd w:val="0"/>
        <w:spacing w:after="0"/>
        <w:jc w:val="both"/>
        <w:rPr>
          <w:rFonts w:ascii="Cambria" w:hAnsi="Cambria" w:cs="Times New Roman"/>
          <w:lang w:val="en-GB"/>
        </w:rPr>
      </w:pPr>
      <w:r>
        <w:rPr>
          <w:rFonts w:ascii="Cambria" w:hAnsi="Cambria" w:cs="Times New Roman"/>
          <w:lang w:val="en-GB"/>
        </w:rPr>
        <w:t>While mounting the sample, close the sample chamber with a cap and secure with screws.</w:t>
      </w:r>
    </w:p>
    <w:p w14:paraId="1F65FF61" w14:textId="77777777" w:rsidR="00176C2A" w:rsidRDefault="00176C2A" w:rsidP="00176C2A">
      <w:pPr>
        <w:pStyle w:val="ListParagraph"/>
        <w:widowControl w:val="0"/>
        <w:autoSpaceDE w:val="0"/>
        <w:autoSpaceDN w:val="0"/>
        <w:adjustRightInd w:val="0"/>
        <w:spacing w:after="0"/>
        <w:ind w:left="792"/>
        <w:jc w:val="both"/>
        <w:rPr>
          <w:rFonts w:ascii="Cambria" w:hAnsi="Cambria" w:cs="Times New Roman"/>
          <w:lang w:val="en-GB"/>
        </w:rPr>
      </w:pPr>
    </w:p>
    <w:p w14:paraId="75C05B30" w14:textId="41817D2A" w:rsidR="00F51C8D" w:rsidRPr="00F51C8D" w:rsidRDefault="00F51C8D" w:rsidP="00745543">
      <w:pPr>
        <w:pStyle w:val="ListParagraph"/>
        <w:widowControl w:val="0"/>
        <w:numPr>
          <w:ilvl w:val="1"/>
          <w:numId w:val="2"/>
        </w:numPr>
        <w:autoSpaceDE w:val="0"/>
        <w:autoSpaceDN w:val="0"/>
        <w:adjustRightInd w:val="0"/>
        <w:spacing w:after="0"/>
        <w:jc w:val="both"/>
        <w:rPr>
          <w:rFonts w:ascii="Cambria" w:hAnsi="Cambria" w:cs="Times New Roman"/>
          <w:lang w:val="en-GB"/>
        </w:rPr>
      </w:pPr>
      <w:r>
        <w:rPr>
          <w:rFonts w:ascii="Cambria" w:hAnsi="Cambria" w:cs="Times New Roman"/>
          <w:lang w:val="en-GB"/>
        </w:rPr>
        <w:t xml:space="preserve">Load the </w:t>
      </w:r>
      <w:proofErr w:type="spellStart"/>
      <w:r>
        <w:t>M</w:t>
      </w:r>
      <w:r>
        <w:rPr>
          <w:rFonts w:ascii="Cambria" w:hAnsi="Cambria"/>
        </w:rPr>
        <w:t>ö</w:t>
      </w:r>
      <w:r>
        <w:t>ssbauer</w:t>
      </w:r>
      <w:proofErr w:type="spellEnd"/>
      <w:r>
        <w:t xml:space="preserve"> cup into the sample holder at the end of the rod. </w:t>
      </w:r>
    </w:p>
    <w:p w14:paraId="27030268" w14:textId="77777777" w:rsidR="00176C2A" w:rsidRPr="00176C2A" w:rsidRDefault="00176C2A" w:rsidP="00176C2A">
      <w:pPr>
        <w:pStyle w:val="ListParagraph"/>
        <w:widowControl w:val="0"/>
        <w:autoSpaceDE w:val="0"/>
        <w:autoSpaceDN w:val="0"/>
        <w:adjustRightInd w:val="0"/>
        <w:spacing w:after="0"/>
        <w:ind w:left="792"/>
        <w:jc w:val="both"/>
        <w:rPr>
          <w:rFonts w:ascii="Cambria" w:hAnsi="Cambria" w:cs="Times New Roman"/>
          <w:lang w:val="en-GB"/>
        </w:rPr>
      </w:pPr>
    </w:p>
    <w:p w14:paraId="4C11AFAC" w14:textId="5D8D2A55" w:rsidR="00F51C8D" w:rsidRPr="00F51C8D" w:rsidRDefault="00F51C8D" w:rsidP="00745543">
      <w:pPr>
        <w:pStyle w:val="ListParagraph"/>
        <w:widowControl w:val="0"/>
        <w:numPr>
          <w:ilvl w:val="1"/>
          <w:numId w:val="2"/>
        </w:numPr>
        <w:autoSpaceDE w:val="0"/>
        <w:autoSpaceDN w:val="0"/>
        <w:adjustRightInd w:val="0"/>
        <w:spacing w:after="0"/>
        <w:jc w:val="both"/>
        <w:rPr>
          <w:rFonts w:ascii="Cambria" w:hAnsi="Cambria" w:cs="Times New Roman"/>
          <w:lang w:val="en-GB"/>
        </w:rPr>
      </w:pPr>
      <w:r>
        <w:t>Tighten the screw to secure the cup in the sample holder.</w:t>
      </w:r>
    </w:p>
    <w:p w14:paraId="46DCA00E" w14:textId="77777777" w:rsidR="00176C2A" w:rsidRPr="00176C2A" w:rsidRDefault="00176C2A" w:rsidP="00176C2A">
      <w:pPr>
        <w:pStyle w:val="ListParagraph"/>
        <w:widowControl w:val="0"/>
        <w:autoSpaceDE w:val="0"/>
        <w:autoSpaceDN w:val="0"/>
        <w:adjustRightInd w:val="0"/>
        <w:spacing w:after="0"/>
        <w:ind w:left="792"/>
        <w:jc w:val="both"/>
        <w:rPr>
          <w:rFonts w:ascii="Cambria" w:hAnsi="Cambria" w:cs="Times New Roman"/>
          <w:lang w:val="en-GB"/>
        </w:rPr>
      </w:pPr>
    </w:p>
    <w:p w14:paraId="054A4ACD" w14:textId="30401013" w:rsidR="00F51C8D" w:rsidRPr="00F51C8D" w:rsidRDefault="00F51C8D" w:rsidP="00745543">
      <w:pPr>
        <w:pStyle w:val="ListParagraph"/>
        <w:widowControl w:val="0"/>
        <w:numPr>
          <w:ilvl w:val="1"/>
          <w:numId w:val="2"/>
        </w:numPr>
        <w:autoSpaceDE w:val="0"/>
        <w:autoSpaceDN w:val="0"/>
        <w:adjustRightInd w:val="0"/>
        <w:spacing w:after="0"/>
        <w:jc w:val="both"/>
        <w:rPr>
          <w:rFonts w:ascii="Cambria" w:hAnsi="Cambria" w:cs="Times New Roman"/>
          <w:lang w:val="en-GB"/>
        </w:rPr>
      </w:pPr>
      <w:r>
        <w:t>Dust off any ice that forms before freezing the end of the sample rod in liquid nitrogen.</w:t>
      </w:r>
    </w:p>
    <w:p w14:paraId="18F517F3" w14:textId="77777777" w:rsidR="00176C2A" w:rsidRPr="00176C2A" w:rsidRDefault="00176C2A" w:rsidP="00176C2A">
      <w:pPr>
        <w:pStyle w:val="ListParagraph"/>
        <w:widowControl w:val="0"/>
        <w:autoSpaceDE w:val="0"/>
        <w:autoSpaceDN w:val="0"/>
        <w:adjustRightInd w:val="0"/>
        <w:spacing w:after="0"/>
        <w:ind w:left="792"/>
        <w:jc w:val="both"/>
        <w:rPr>
          <w:rFonts w:ascii="Cambria" w:hAnsi="Cambria" w:cs="Times New Roman"/>
          <w:lang w:val="en-GB"/>
        </w:rPr>
      </w:pPr>
    </w:p>
    <w:p w14:paraId="24B568D1" w14:textId="73A128B7" w:rsidR="00F51C8D" w:rsidRPr="00F51C8D" w:rsidRDefault="00F51C8D" w:rsidP="00F51C8D">
      <w:pPr>
        <w:pStyle w:val="ListParagraph"/>
        <w:widowControl w:val="0"/>
        <w:numPr>
          <w:ilvl w:val="1"/>
          <w:numId w:val="2"/>
        </w:numPr>
        <w:autoSpaceDE w:val="0"/>
        <w:autoSpaceDN w:val="0"/>
        <w:adjustRightInd w:val="0"/>
        <w:spacing w:after="0"/>
        <w:jc w:val="both"/>
        <w:rPr>
          <w:rFonts w:ascii="Cambria" w:hAnsi="Cambria" w:cs="Times New Roman"/>
          <w:lang w:val="en-GB"/>
        </w:rPr>
      </w:pPr>
      <w:r>
        <w:t xml:space="preserve">With He flowing through the sample chamber, </w:t>
      </w:r>
      <w:proofErr w:type="gramStart"/>
      <w:r>
        <w:t>unscrew</w:t>
      </w:r>
      <w:proofErr w:type="gramEnd"/>
      <w:r>
        <w:t xml:space="preserve"> and remove the cap</w:t>
      </w:r>
      <w:r w:rsidR="00EC446B">
        <w:t>,</w:t>
      </w:r>
      <w:r>
        <w:t xml:space="preserve"> and insert the sample rod.</w:t>
      </w:r>
    </w:p>
    <w:p w14:paraId="0DA4771C" w14:textId="77777777" w:rsidR="00176C2A" w:rsidRPr="00176C2A" w:rsidRDefault="00176C2A" w:rsidP="00176C2A">
      <w:pPr>
        <w:pStyle w:val="ListParagraph"/>
        <w:widowControl w:val="0"/>
        <w:autoSpaceDE w:val="0"/>
        <w:autoSpaceDN w:val="0"/>
        <w:adjustRightInd w:val="0"/>
        <w:spacing w:after="0"/>
        <w:ind w:left="792"/>
        <w:jc w:val="both"/>
        <w:rPr>
          <w:rFonts w:ascii="Cambria" w:hAnsi="Cambria" w:cs="Times New Roman"/>
          <w:lang w:val="en-GB"/>
        </w:rPr>
      </w:pPr>
    </w:p>
    <w:p w14:paraId="736BEDE5" w14:textId="283C0B06" w:rsidR="00F51C8D" w:rsidRPr="00F51C8D" w:rsidRDefault="00F51C8D" w:rsidP="00F51C8D">
      <w:pPr>
        <w:pStyle w:val="ListParagraph"/>
        <w:widowControl w:val="0"/>
        <w:numPr>
          <w:ilvl w:val="1"/>
          <w:numId w:val="2"/>
        </w:numPr>
        <w:autoSpaceDE w:val="0"/>
        <w:autoSpaceDN w:val="0"/>
        <w:adjustRightInd w:val="0"/>
        <w:spacing w:after="0"/>
        <w:jc w:val="both"/>
        <w:rPr>
          <w:rFonts w:ascii="Cambria" w:hAnsi="Cambria" w:cs="Times New Roman"/>
          <w:lang w:val="en-GB"/>
        </w:rPr>
      </w:pPr>
      <w:r>
        <w:t>Secure the rod to the instrument with the screws.</w:t>
      </w:r>
    </w:p>
    <w:p w14:paraId="797A18A1" w14:textId="77777777" w:rsidR="00176C2A" w:rsidRPr="00176C2A" w:rsidRDefault="00176C2A" w:rsidP="00176C2A">
      <w:pPr>
        <w:pStyle w:val="ListParagraph"/>
        <w:widowControl w:val="0"/>
        <w:autoSpaceDE w:val="0"/>
        <w:autoSpaceDN w:val="0"/>
        <w:adjustRightInd w:val="0"/>
        <w:spacing w:after="0"/>
        <w:ind w:left="792"/>
        <w:jc w:val="both"/>
        <w:rPr>
          <w:rFonts w:ascii="Cambria" w:hAnsi="Cambria" w:cs="Times New Roman"/>
          <w:lang w:val="en-GB"/>
        </w:rPr>
      </w:pPr>
    </w:p>
    <w:p w14:paraId="227FA133" w14:textId="686A9850" w:rsidR="00F51C8D" w:rsidRPr="00DA0A6E" w:rsidRDefault="00F51C8D" w:rsidP="00F51C8D">
      <w:pPr>
        <w:pStyle w:val="ListParagraph"/>
        <w:widowControl w:val="0"/>
        <w:numPr>
          <w:ilvl w:val="1"/>
          <w:numId w:val="2"/>
        </w:numPr>
        <w:autoSpaceDE w:val="0"/>
        <w:autoSpaceDN w:val="0"/>
        <w:adjustRightInd w:val="0"/>
        <w:spacing w:after="0"/>
        <w:jc w:val="both"/>
        <w:rPr>
          <w:ins w:id="227" w:author="Tamara Powers" w:date="2017-04-14T10:20:00Z"/>
          <w:rFonts w:ascii="Cambria" w:hAnsi="Cambria" w:cs="Times New Roman"/>
          <w:lang w:val="en-GB"/>
        </w:rPr>
      </w:pPr>
      <w:r>
        <w:t>Turn off the He and pull vacuum on the sample chamber.</w:t>
      </w:r>
    </w:p>
    <w:p w14:paraId="44F8F824" w14:textId="77777777" w:rsidR="008146F1" w:rsidRPr="00DA0A6E" w:rsidRDefault="008146F1" w:rsidP="00DA0A6E">
      <w:pPr>
        <w:widowControl w:val="0"/>
        <w:autoSpaceDE w:val="0"/>
        <w:autoSpaceDN w:val="0"/>
        <w:adjustRightInd w:val="0"/>
        <w:spacing w:after="0"/>
        <w:jc w:val="both"/>
        <w:rPr>
          <w:ins w:id="228" w:author="Tamara Powers" w:date="2017-04-14T10:20:00Z"/>
          <w:rFonts w:ascii="Cambria" w:hAnsi="Cambria" w:cs="Times New Roman"/>
          <w:lang w:val="en-GB"/>
        </w:rPr>
      </w:pPr>
    </w:p>
    <w:p w14:paraId="11DF7786" w14:textId="72B387F1" w:rsidR="008146F1" w:rsidRPr="008146F1" w:rsidRDefault="008146F1" w:rsidP="00F51C8D">
      <w:pPr>
        <w:pStyle w:val="ListParagraph"/>
        <w:widowControl w:val="0"/>
        <w:numPr>
          <w:ilvl w:val="1"/>
          <w:numId w:val="2"/>
        </w:numPr>
        <w:autoSpaceDE w:val="0"/>
        <w:autoSpaceDN w:val="0"/>
        <w:adjustRightInd w:val="0"/>
        <w:spacing w:after="0"/>
        <w:jc w:val="both"/>
        <w:rPr>
          <w:rFonts w:ascii="Cambria" w:hAnsi="Cambria" w:cs="Times New Roman"/>
          <w:lang w:val="en-GB"/>
        </w:rPr>
      </w:pPr>
      <w:ins w:id="229" w:author="Tamara Powers" w:date="2017-04-14T10:26:00Z">
        <w:r>
          <w:t xml:space="preserve">Turn off the vacuum and </w:t>
        </w:r>
      </w:ins>
      <w:ins w:id="230" w:author="Tamara Powers" w:date="2017-04-14T10:20:00Z">
        <w:r w:rsidRPr="008146F1">
          <w:t>r</w:t>
        </w:r>
        <w:r w:rsidRPr="00DA0A6E">
          <w:t>efill the sample chamber slightly with He to enable thermal exchange between the sample and the cold head of the instrument via the He gas</w:t>
        </w:r>
        <w:r w:rsidRPr="008146F1">
          <w:t>.</w:t>
        </w:r>
      </w:ins>
    </w:p>
    <w:p w14:paraId="5FA44428" w14:textId="77777777" w:rsidR="007D1097" w:rsidRPr="00F51C8D" w:rsidRDefault="007D1097" w:rsidP="007D1097">
      <w:pPr>
        <w:pStyle w:val="ListParagraph"/>
        <w:widowControl w:val="0"/>
        <w:autoSpaceDE w:val="0"/>
        <w:autoSpaceDN w:val="0"/>
        <w:adjustRightInd w:val="0"/>
        <w:spacing w:after="0"/>
        <w:ind w:left="792"/>
        <w:jc w:val="both"/>
        <w:rPr>
          <w:rFonts w:ascii="Cambria" w:hAnsi="Cambria" w:cs="Times New Roman"/>
          <w:lang w:val="en-GB"/>
        </w:rPr>
      </w:pPr>
    </w:p>
    <w:p w14:paraId="1557E7F6" w14:textId="3D8B6FEC" w:rsidR="00F51C8D" w:rsidRPr="00F51C8D" w:rsidRDefault="00F51C8D" w:rsidP="00F51C8D">
      <w:pPr>
        <w:pStyle w:val="ListParagraph"/>
        <w:widowControl w:val="0"/>
        <w:numPr>
          <w:ilvl w:val="0"/>
          <w:numId w:val="2"/>
        </w:numPr>
        <w:autoSpaceDE w:val="0"/>
        <w:autoSpaceDN w:val="0"/>
        <w:adjustRightInd w:val="0"/>
        <w:spacing w:after="0"/>
        <w:jc w:val="both"/>
        <w:rPr>
          <w:rFonts w:ascii="Cambria" w:hAnsi="Cambria" w:cs="Times New Roman"/>
          <w:b/>
          <w:lang w:val="en-GB"/>
        </w:rPr>
      </w:pPr>
      <w:r w:rsidRPr="00F51C8D">
        <w:rPr>
          <w:b/>
        </w:rPr>
        <w:t xml:space="preserve">Data collection and </w:t>
      </w:r>
      <w:commentRangeStart w:id="231"/>
      <w:commentRangeStart w:id="232"/>
      <w:r w:rsidRPr="00F51C8D">
        <w:rPr>
          <w:b/>
        </w:rPr>
        <w:t>workup</w:t>
      </w:r>
      <w:commentRangeEnd w:id="231"/>
      <w:r w:rsidR="00714DDB">
        <w:rPr>
          <w:rStyle w:val="CommentReference"/>
        </w:rPr>
        <w:commentReference w:id="231"/>
      </w:r>
      <w:commentRangeEnd w:id="232"/>
      <w:r w:rsidR="00EC2D01">
        <w:rPr>
          <w:rStyle w:val="CommentReference"/>
        </w:rPr>
        <w:commentReference w:id="232"/>
      </w:r>
      <w:r w:rsidRPr="00F51C8D">
        <w:rPr>
          <w:b/>
        </w:rPr>
        <w:t>.</w:t>
      </w:r>
    </w:p>
    <w:p w14:paraId="5C0FBFD0" w14:textId="77777777" w:rsidR="00176C2A" w:rsidRPr="00176C2A" w:rsidRDefault="00176C2A" w:rsidP="00176C2A">
      <w:pPr>
        <w:pStyle w:val="ListParagraph"/>
        <w:widowControl w:val="0"/>
        <w:autoSpaceDE w:val="0"/>
        <w:autoSpaceDN w:val="0"/>
        <w:adjustRightInd w:val="0"/>
        <w:spacing w:after="0"/>
        <w:ind w:left="792"/>
        <w:jc w:val="both"/>
        <w:rPr>
          <w:rFonts w:ascii="Cambria" w:hAnsi="Cambria" w:cs="Times New Roman"/>
          <w:lang w:val="en-GB"/>
        </w:rPr>
      </w:pPr>
    </w:p>
    <w:p w14:paraId="295173DF" w14:textId="31DD3ED3" w:rsidR="00F51C8D" w:rsidRPr="00F51C8D" w:rsidRDefault="00F51C8D" w:rsidP="00F51C8D">
      <w:pPr>
        <w:pStyle w:val="ListParagraph"/>
        <w:widowControl w:val="0"/>
        <w:numPr>
          <w:ilvl w:val="1"/>
          <w:numId w:val="2"/>
        </w:numPr>
        <w:autoSpaceDE w:val="0"/>
        <w:autoSpaceDN w:val="0"/>
        <w:adjustRightInd w:val="0"/>
        <w:spacing w:after="0"/>
        <w:jc w:val="both"/>
        <w:rPr>
          <w:rFonts w:ascii="Cambria" w:hAnsi="Cambria" w:cs="Times New Roman"/>
          <w:lang w:val="en-GB"/>
        </w:rPr>
      </w:pPr>
      <w:r>
        <w:t xml:space="preserve">Open the </w:t>
      </w:r>
      <w:proofErr w:type="spellStart"/>
      <w:r>
        <w:t>M</w:t>
      </w:r>
      <w:r>
        <w:rPr>
          <w:rFonts w:ascii="Cambria" w:hAnsi="Cambria"/>
        </w:rPr>
        <w:t>ö</w:t>
      </w:r>
      <w:r>
        <w:t>ssbauer</w:t>
      </w:r>
      <w:proofErr w:type="spellEnd"/>
      <w:r>
        <w:t xml:space="preserve"> data collection software</w:t>
      </w:r>
      <w:r w:rsidR="007D1097">
        <w:t>. Here we</w:t>
      </w:r>
      <w:r>
        <w:t xml:space="preserve"> use W</w:t>
      </w:r>
      <w:ins w:id="233" w:author="Tamara Powers" w:date="2017-04-14T10:22:00Z">
        <w:r w:rsidR="008146F1">
          <w:t>3</w:t>
        </w:r>
      </w:ins>
      <w:del w:id="234" w:author="Tamara Powers" w:date="2017-04-14T10:22:00Z">
        <w:r w:rsidDel="008146F1">
          <w:delText>2</w:delText>
        </w:r>
      </w:del>
      <w:r>
        <w:t>02 by Science Engineering &amp; Education</w:t>
      </w:r>
      <w:r w:rsidR="007D1097">
        <w:t xml:space="preserve"> (SEE)</w:t>
      </w:r>
      <w:r>
        <w:t xml:space="preserve"> Co.</w:t>
      </w:r>
    </w:p>
    <w:p w14:paraId="633E7AFB" w14:textId="77777777" w:rsidR="00176C2A" w:rsidRDefault="00176C2A" w:rsidP="00176C2A">
      <w:pPr>
        <w:pStyle w:val="ListParagraph"/>
        <w:widowControl w:val="0"/>
        <w:autoSpaceDE w:val="0"/>
        <w:autoSpaceDN w:val="0"/>
        <w:adjustRightInd w:val="0"/>
        <w:spacing w:after="0"/>
        <w:ind w:left="792"/>
        <w:jc w:val="both"/>
        <w:rPr>
          <w:rFonts w:ascii="Cambria" w:hAnsi="Cambria" w:cs="Times New Roman"/>
          <w:lang w:val="en-GB"/>
        </w:rPr>
      </w:pPr>
    </w:p>
    <w:p w14:paraId="71A04267" w14:textId="31174E7F" w:rsidR="00F51C8D" w:rsidRDefault="007D1097" w:rsidP="00F51C8D">
      <w:pPr>
        <w:pStyle w:val="ListParagraph"/>
        <w:widowControl w:val="0"/>
        <w:numPr>
          <w:ilvl w:val="1"/>
          <w:numId w:val="2"/>
        </w:numPr>
        <w:autoSpaceDE w:val="0"/>
        <w:autoSpaceDN w:val="0"/>
        <w:adjustRightInd w:val="0"/>
        <w:spacing w:after="0"/>
        <w:jc w:val="both"/>
        <w:rPr>
          <w:rFonts w:ascii="Cambria" w:hAnsi="Cambria" w:cs="Times New Roman"/>
          <w:lang w:val="en-GB"/>
        </w:rPr>
      </w:pPr>
      <w:r>
        <w:rPr>
          <w:rFonts w:ascii="Cambria" w:hAnsi="Cambria" w:cs="Times New Roman"/>
          <w:lang w:val="en-GB"/>
        </w:rPr>
        <w:t xml:space="preserve">The first screen will show the total count of gamma rays hitting the detector at a range of energies. </w:t>
      </w:r>
      <w:ins w:id="235" w:author="Tamara Powers" w:date="2017-04-14T10:21:00Z">
        <w:r w:rsidR="008146F1" w:rsidRPr="00DA0A6E">
          <w:rPr>
            <w:rFonts w:ascii="Cambria" w:hAnsi="Cambria" w:cs="Times New Roman"/>
            <w:lang w:val="en-GB"/>
          </w:rPr>
          <w:t xml:space="preserve">Select the peak that includes the energy value 14.4 </w:t>
        </w:r>
        <w:proofErr w:type="spellStart"/>
        <w:r w:rsidR="008146F1" w:rsidRPr="00DA0A6E">
          <w:rPr>
            <w:rFonts w:ascii="Cambria" w:hAnsi="Cambria" w:cs="Times New Roman"/>
            <w:lang w:val="en-GB"/>
          </w:rPr>
          <w:t>keV</w:t>
        </w:r>
        <w:proofErr w:type="spellEnd"/>
        <w:r w:rsidR="008146F1" w:rsidRPr="00DA0A6E">
          <w:rPr>
            <w:rFonts w:ascii="Cambria" w:hAnsi="Cambria" w:cs="Times New Roman"/>
            <w:lang w:val="en-GB"/>
          </w:rPr>
          <w:t xml:space="preserve"> and 2 </w:t>
        </w:r>
        <w:proofErr w:type="spellStart"/>
        <w:r w:rsidR="008146F1" w:rsidRPr="00DA0A6E">
          <w:rPr>
            <w:rFonts w:ascii="Cambria" w:hAnsi="Cambria" w:cs="Times New Roman"/>
            <w:lang w:val="en-GB"/>
          </w:rPr>
          <w:t>keV</w:t>
        </w:r>
        <w:proofErr w:type="spellEnd"/>
        <w:r w:rsidR="008146F1" w:rsidRPr="00DA0A6E">
          <w:rPr>
            <w:rFonts w:ascii="Cambria" w:hAnsi="Cambria" w:cs="Times New Roman"/>
            <w:lang w:val="en-GB"/>
          </w:rPr>
          <w:t xml:space="preserve"> escape peak.</w:t>
        </w:r>
      </w:ins>
      <w:del w:id="236" w:author="Tamara Powers" w:date="2017-04-14T10:21:00Z">
        <w:r w:rsidDel="008146F1">
          <w:rPr>
            <w:rFonts w:ascii="Cambria" w:hAnsi="Cambria" w:cs="Times New Roman"/>
            <w:lang w:val="en-GB"/>
          </w:rPr>
          <w:delText>Select the peak that includes the energy value 14.4 keV.</w:delText>
        </w:r>
      </w:del>
    </w:p>
    <w:p w14:paraId="6F00E904" w14:textId="77777777" w:rsidR="00176C2A" w:rsidRDefault="00176C2A" w:rsidP="00176C2A">
      <w:pPr>
        <w:pStyle w:val="ListParagraph"/>
        <w:widowControl w:val="0"/>
        <w:autoSpaceDE w:val="0"/>
        <w:autoSpaceDN w:val="0"/>
        <w:adjustRightInd w:val="0"/>
        <w:spacing w:after="0"/>
        <w:ind w:left="792"/>
        <w:jc w:val="both"/>
        <w:rPr>
          <w:rFonts w:ascii="Cambria" w:hAnsi="Cambria" w:cs="Times New Roman"/>
          <w:lang w:val="en-GB"/>
        </w:rPr>
      </w:pPr>
    </w:p>
    <w:p w14:paraId="6BF351BF" w14:textId="015CEB0D" w:rsidR="007D1097" w:rsidDel="008146F1" w:rsidRDefault="007D1097" w:rsidP="00F51C8D">
      <w:pPr>
        <w:pStyle w:val="ListParagraph"/>
        <w:widowControl w:val="0"/>
        <w:numPr>
          <w:ilvl w:val="1"/>
          <w:numId w:val="2"/>
        </w:numPr>
        <w:autoSpaceDE w:val="0"/>
        <w:autoSpaceDN w:val="0"/>
        <w:adjustRightInd w:val="0"/>
        <w:spacing w:after="0"/>
        <w:jc w:val="both"/>
        <w:rPr>
          <w:del w:id="237" w:author="Tamara Powers" w:date="2017-04-14T10:21:00Z"/>
          <w:rFonts w:ascii="Cambria" w:hAnsi="Cambria" w:cs="Times New Roman"/>
          <w:lang w:val="en-GB"/>
        </w:rPr>
      </w:pPr>
      <w:r>
        <w:rPr>
          <w:rFonts w:ascii="Cambria" w:hAnsi="Cambria" w:cs="Times New Roman"/>
          <w:lang w:val="en-GB"/>
        </w:rPr>
        <w:t>Hit</w:t>
      </w:r>
      <w:ins w:id="238" w:author="Tamara Powers" w:date="2017-04-14T10:23:00Z">
        <w:r w:rsidR="008146F1">
          <w:rPr>
            <w:rFonts w:ascii="Cambria" w:hAnsi="Cambria" w:cs="Times New Roman"/>
            <w:lang w:val="en-GB"/>
          </w:rPr>
          <w:t xml:space="preserve"> the</w:t>
        </w:r>
      </w:ins>
      <w:r>
        <w:rPr>
          <w:rFonts w:ascii="Cambria" w:hAnsi="Cambria" w:cs="Times New Roman"/>
          <w:lang w:val="en-GB"/>
        </w:rPr>
        <w:t xml:space="preserve"> “Send Window</w:t>
      </w:r>
      <w:ins w:id="239" w:author="Tamara Powers" w:date="2017-04-14T10:24:00Z">
        <w:r w:rsidR="008146F1">
          <w:rPr>
            <w:rFonts w:ascii="Cambria" w:hAnsi="Cambria" w:cs="Times New Roman"/>
            <w:lang w:val="en-GB"/>
          </w:rPr>
          <w:t>s</w:t>
        </w:r>
      </w:ins>
      <w:del w:id="240" w:author="Tamara Powers" w:date="2017-04-14T10:23:00Z">
        <w:r w:rsidDel="008146F1">
          <w:rPr>
            <w:rFonts w:ascii="Cambria" w:hAnsi="Cambria" w:cs="Times New Roman"/>
            <w:lang w:val="en-GB"/>
          </w:rPr>
          <w:delText>s</w:delText>
        </w:r>
      </w:del>
      <w:r>
        <w:rPr>
          <w:rFonts w:ascii="Cambria" w:hAnsi="Cambria" w:cs="Times New Roman"/>
          <w:lang w:val="en-GB"/>
        </w:rPr>
        <w:t>”</w:t>
      </w:r>
      <w:ins w:id="241" w:author="Tamara Powers" w:date="2017-04-14T10:23:00Z">
        <w:r w:rsidR="008146F1">
          <w:rPr>
            <w:rFonts w:ascii="Cambria" w:hAnsi="Cambria" w:cs="Times New Roman"/>
            <w:lang w:val="en-GB"/>
          </w:rPr>
          <w:t xml:space="preserve"> button.</w:t>
        </w:r>
      </w:ins>
      <w:r>
        <w:rPr>
          <w:rFonts w:ascii="Cambria" w:hAnsi="Cambria" w:cs="Times New Roman"/>
          <w:lang w:val="en-GB"/>
        </w:rPr>
        <w:t xml:space="preserve"> </w:t>
      </w:r>
      <w:del w:id="242" w:author="Tamara Powers" w:date="2017-04-14T10:23:00Z">
        <w:r w:rsidDel="008146F1">
          <w:rPr>
            <w:rFonts w:ascii="Cambria" w:hAnsi="Cambria" w:cs="Times New Roman"/>
            <w:lang w:val="en-GB"/>
          </w:rPr>
          <w:delText>to begin data collection.</w:delText>
        </w:r>
      </w:del>
    </w:p>
    <w:p w14:paraId="4E56590C" w14:textId="1CE5C28C" w:rsidR="008146F1" w:rsidRDefault="008146F1" w:rsidP="00DA0A6E">
      <w:pPr>
        <w:pStyle w:val="ListParagraph"/>
        <w:widowControl w:val="0"/>
        <w:numPr>
          <w:ilvl w:val="1"/>
          <w:numId w:val="2"/>
        </w:numPr>
        <w:autoSpaceDE w:val="0"/>
        <w:autoSpaceDN w:val="0"/>
        <w:adjustRightInd w:val="0"/>
        <w:spacing w:after="0"/>
        <w:jc w:val="both"/>
        <w:rPr>
          <w:ins w:id="243" w:author="Tamara Powers" w:date="2017-04-14T10:21:00Z"/>
          <w:rFonts w:ascii="Cambria" w:hAnsi="Cambria" w:cs="Times New Roman"/>
          <w:lang w:val="en-GB"/>
        </w:rPr>
      </w:pPr>
      <w:ins w:id="244" w:author="Tamara Powers" w:date="2017-04-14T10:21:00Z">
        <w:r w:rsidRPr="00DA0A6E">
          <w:rPr>
            <w:rFonts w:ascii="Cambria" w:hAnsi="Cambria" w:cs="Times New Roman"/>
            <w:lang w:val="en-GB"/>
          </w:rPr>
          <w:t xml:space="preserve">This will send </w:t>
        </w:r>
      </w:ins>
      <w:ins w:id="245" w:author="Tamara Powers" w:date="2017-04-14T10:24:00Z">
        <w:r>
          <w:rPr>
            <w:rFonts w:ascii="Cambria" w:hAnsi="Cambria" w:cs="Times New Roman"/>
            <w:lang w:val="en-GB"/>
          </w:rPr>
          <w:t xml:space="preserve">the </w:t>
        </w:r>
      </w:ins>
      <w:ins w:id="246" w:author="Tamara Powers" w:date="2017-04-14T10:21:00Z">
        <w:r w:rsidRPr="00DA0A6E">
          <w:rPr>
            <w:rFonts w:ascii="Cambria" w:hAnsi="Cambria" w:cs="Times New Roman"/>
            <w:lang w:val="en-GB"/>
          </w:rPr>
          <w:t xml:space="preserve">data to </w:t>
        </w:r>
      </w:ins>
      <w:ins w:id="247" w:author="Tamara Powers" w:date="2017-04-14T10:24:00Z">
        <w:r>
          <w:rPr>
            <w:rFonts w:ascii="Cambria" w:hAnsi="Cambria" w:cs="Times New Roman"/>
            <w:lang w:val="en-GB"/>
          </w:rPr>
          <w:t xml:space="preserve">the </w:t>
        </w:r>
      </w:ins>
      <w:ins w:id="248" w:author="Tamara Powers" w:date="2017-04-14T10:21:00Z">
        <w:r w:rsidRPr="00DA0A6E">
          <w:rPr>
            <w:rFonts w:ascii="Cambria" w:hAnsi="Cambria" w:cs="Times New Roman"/>
            <w:lang w:val="en-GB"/>
          </w:rPr>
          <w:t>W302 software (SEE Co)</w:t>
        </w:r>
        <w:r>
          <w:rPr>
            <w:rFonts w:ascii="Cambria" w:hAnsi="Cambria" w:cs="Times New Roman"/>
            <w:lang w:val="en-GB"/>
          </w:rPr>
          <w:t>.</w:t>
        </w:r>
      </w:ins>
    </w:p>
    <w:p w14:paraId="5645C9AA" w14:textId="2BE9A493" w:rsidR="008146F1" w:rsidRDefault="008146F1" w:rsidP="00F51C8D">
      <w:pPr>
        <w:pStyle w:val="ListParagraph"/>
        <w:widowControl w:val="0"/>
        <w:numPr>
          <w:ilvl w:val="1"/>
          <w:numId w:val="2"/>
        </w:numPr>
        <w:autoSpaceDE w:val="0"/>
        <w:autoSpaceDN w:val="0"/>
        <w:adjustRightInd w:val="0"/>
        <w:spacing w:after="0"/>
        <w:jc w:val="both"/>
        <w:rPr>
          <w:ins w:id="249" w:author="Tamara Powers" w:date="2017-04-14T10:21:00Z"/>
          <w:rFonts w:ascii="Cambria" w:hAnsi="Cambria" w:cs="Times New Roman"/>
          <w:lang w:val="en-GB"/>
        </w:rPr>
      </w:pPr>
      <w:ins w:id="250" w:author="Tamara Powers" w:date="2017-04-14T10:22:00Z">
        <w:r w:rsidRPr="008146F1">
          <w:rPr>
            <w:rFonts w:ascii="Cambria" w:hAnsi="Cambria" w:cs="Times New Roman"/>
            <w:lang w:val="en-GB"/>
          </w:rPr>
          <w:t xml:space="preserve">Open the </w:t>
        </w:r>
        <w:r w:rsidRPr="00DA0A6E">
          <w:rPr>
            <w:rFonts w:ascii="Cambria" w:hAnsi="Cambria" w:cs="Times New Roman"/>
            <w:lang w:val="en-GB"/>
          </w:rPr>
          <w:t>W302</w:t>
        </w:r>
        <w:r>
          <w:rPr>
            <w:rFonts w:ascii="Cambria" w:hAnsi="Cambria" w:cs="Times New Roman"/>
            <w:lang w:val="en-GB"/>
          </w:rPr>
          <w:t xml:space="preserve"> program</w:t>
        </w:r>
        <w:r w:rsidRPr="00DA0A6E">
          <w:rPr>
            <w:rFonts w:ascii="Cambria" w:hAnsi="Cambria" w:cs="Times New Roman"/>
            <w:lang w:val="en-GB"/>
          </w:rPr>
          <w:t xml:space="preserve">. Select the desired source velocity (0-12 mm/s). </w:t>
        </w:r>
        <w:r>
          <w:rPr>
            <w:rFonts w:ascii="Cambria" w:hAnsi="Cambria" w:cs="Times New Roman"/>
            <w:lang w:val="en-GB"/>
          </w:rPr>
          <w:t>H</w:t>
        </w:r>
        <w:r w:rsidRPr="00DA0A6E">
          <w:rPr>
            <w:rFonts w:ascii="Cambria" w:hAnsi="Cambria" w:cs="Times New Roman"/>
            <w:lang w:val="en-GB"/>
          </w:rPr>
          <w:t xml:space="preserve">it </w:t>
        </w:r>
      </w:ins>
      <w:ins w:id="251" w:author="Tamara Powers" w:date="2017-04-14T10:23:00Z">
        <w:r>
          <w:rPr>
            <w:rFonts w:ascii="Cambria" w:hAnsi="Cambria" w:cs="Times New Roman"/>
            <w:lang w:val="en-GB"/>
          </w:rPr>
          <w:t>“</w:t>
        </w:r>
      </w:ins>
      <w:ins w:id="252" w:author="Tamara Powers" w:date="2017-04-14T10:22:00Z">
        <w:r w:rsidRPr="00DA0A6E">
          <w:rPr>
            <w:rFonts w:ascii="Cambria" w:hAnsi="Cambria" w:cs="Times New Roman"/>
            <w:lang w:val="en-GB"/>
          </w:rPr>
          <w:t>clear channel</w:t>
        </w:r>
      </w:ins>
      <w:ins w:id="253" w:author="Tamara Powers" w:date="2017-04-14T10:23:00Z">
        <w:r>
          <w:rPr>
            <w:rFonts w:ascii="Cambria" w:hAnsi="Cambria" w:cs="Times New Roman"/>
            <w:lang w:val="en-GB"/>
          </w:rPr>
          <w:t>”</w:t>
        </w:r>
      </w:ins>
      <w:ins w:id="254" w:author="Tamara Powers" w:date="2017-04-14T10:22:00Z">
        <w:r w:rsidRPr="00DA0A6E">
          <w:rPr>
            <w:rFonts w:ascii="Cambria" w:hAnsi="Cambria" w:cs="Times New Roman"/>
            <w:lang w:val="en-GB"/>
          </w:rPr>
          <w:t xml:space="preserve"> to begin </w:t>
        </w:r>
      </w:ins>
      <w:ins w:id="255" w:author="Tamara Powers" w:date="2017-04-14T10:23:00Z">
        <w:r>
          <w:rPr>
            <w:rFonts w:ascii="Cambria" w:hAnsi="Cambria" w:cs="Times New Roman"/>
            <w:lang w:val="en-GB"/>
          </w:rPr>
          <w:t xml:space="preserve">a </w:t>
        </w:r>
      </w:ins>
      <w:ins w:id="256" w:author="Tamara Powers" w:date="2017-04-14T10:22:00Z">
        <w:r w:rsidRPr="00DA0A6E">
          <w:rPr>
            <w:rFonts w:ascii="Cambria" w:hAnsi="Cambria" w:cs="Times New Roman"/>
            <w:lang w:val="en-GB"/>
          </w:rPr>
          <w:t xml:space="preserve">new </w:t>
        </w:r>
      </w:ins>
      <w:ins w:id="257" w:author="Tamara Powers" w:date="2017-04-14T10:23:00Z">
        <w:r>
          <w:rPr>
            <w:rFonts w:ascii="Cambria" w:hAnsi="Cambria" w:cs="Times New Roman"/>
            <w:lang w:val="en-GB"/>
          </w:rPr>
          <w:t xml:space="preserve">data </w:t>
        </w:r>
      </w:ins>
      <w:ins w:id="258" w:author="Tamara Powers" w:date="2017-04-14T10:22:00Z">
        <w:r w:rsidRPr="00DA0A6E">
          <w:rPr>
            <w:rFonts w:ascii="Cambria" w:hAnsi="Cambria" w:cs="Times New Roman"/>
            <w:lang w:val="en-GB"/>
          </w:rPr>
          <w:t>collection</w:t>
        </w:r>
        <w:r>
          <w:rPr>
            <w:rFonts w:ascii="Cambria" w:hAnsi="Cambria" w:cs="Times New Roman"/>
            <w:lang w:val="en-GB"/>
          </w:rPr>
          <w:t>.</w:t>
        </w:r>
      </w:ins>
    </w:p>
    <w:p w14:paraId="35653872" w14:textId="202AD1AA" w:rsidR="008146F1" w:rsidRDefault="007D1097" w:rsidP="00DA0A6E">
      <w:pPr>
        <w:pStyle w:val="ListParagraph"/>
        <w:rPr>
          <w:ins w:id="259" w:author="Tamara Powers" w:date="2017-04-14T10:24:00Z"/>
          <w:lang w:val="en-GB"/>
        </w:rPr>
      </w:pPr>
      <w:r>
        <w:rPr>
          <w:lang w:val="en-GB"/>
        </w:rPr>
        <w:t>After the desired resolution is reached, fit the data with a suitable program. Here we use WMOSS by SEE Co.</w:t>
      </w:r>
      <w:ins w:id="260" w:author="Powers, Tamara M" w:date="2017-04-05T12:59:00Z">
        <w:r w:rsidR="00EC2D01">
          <w:rPr>
            <w:lang w:val="en-GB"/>
          </w:rPr>
          <w:t xml:space="preserve"> The fit </w:t>
        </w:r>
      </w:ins>
      <w:ins w:id="261" w:author="Powers, Tamara M" w:date="2017-04-05T13:00:00Z">
        <w:r w:rsidR="00EC2D01">
          <w:rPr>
            <w:lang w:val="en-GB"/>
          </w:rPr>
          <w:t xml:space="preserve">provides the values for isomer shift and </w:t>
        </w:r>
        <w:proofErr w:type="spellStart"/>
        <w:r w:rsidR="00EC2D01">
          <w:rPr>
            <w:lang w:val="en-GB"/>
          </w:rPr>
          <w:t>quadrupole</w:t>
        </w:r>
        <w:proofErr w:type="spellEnd"/>
        <w:r w:rsidR="00EC2D01">
          <w:rPr>
            <w:lang w:val="en-GB"/>
          </w:rPr>
          <w:t xml:space="preserve"> splitting (if a doublet is present).</w:t>
        </w:r>
      </w:ins>
    </w:p>
    <w:p w14:paraId="22A860D0" w14:textId="77777777" w:rsidR="00176C2A" w:rsidRPr="008146F1" w:rsidDel="00EC2D01" w:rsidRDefault="00176C2A">
      <w:pPr>
        <w:pStyle w:val="ListParagraph"/>
        <w:ind w:left="792"/>
        <w:rPr>
          <w:del w:id="262" w:author="Powers, Tamara M" w:date="2017-04-05T12:59:00Z"/>
          <w:lang w:val="en-GB"/>
        </w:rPr>
        <w:pPrChange w:id="263" w:author="Tamara Powers" w:date="2017-04-14T10:24:00Z">
          <w:pPr>
            <w:pStyle w:val="ListParagraph"/>
            <w:widowControl w:val="0"/>
            <w:autoSpaceDE w:val="0"/>
            <w:autoSpaceDN w:val="0"/>
            <w:adjustRightInd w:val="0"/>
            <w:spacing w:after="0"/>
            <w:ind w:left="792"/>
            <w:jc w:val="both"/>
          </w:pPr>
        </w:pPrChange>
      </w:pPr>
    </w:p>
    <w:p w14:paraId="22690A25" w14:textId="148DC241" w:rsidR="007D1097" w:rsidRPr="008146F1" w:rsidDel="00EC2D01" w:rsidRDefault="007D1097">
      <w:pPr>
        <w:pStyle w:val="ListParagraph"/>
        <w:ind w:left="792"/>
        <w:rPr>
          <w:del w:id="264" w:author="Powers, Tamara M" w:date="2017-04-05T13:00:00Z"/>
          <w:lang w:val="en-GB"/>
        </w:rPr>
        <w:pPrChange w:id="265" w:author="Tamara Powers" w:date="2017-04-14T10:24:00Z">
          <w:pPr>
            <w:pStyle w:val="ListParagraph"/>
            <w:widowControl w:val="0"/>
            <w:numPr>
              <w:ilvl w:val="1"/>
              <w:numId w:val="2"/>
            </w:numPr>
            <w:autoSpaceDE w:val="0"/>
            <w:autoSpaceDN w:val="0"/>
            <w:adjustRightInd w:val="0"/>
            <w:spacing w:after="0"/>
            <w:ind w:left="792" w:hanging="432"/>
            <w:jc w:val="both"/>
          </w:pPr>
        </w:pPrChange>
      </w:pPr>
      <w:commentRangeStart w:id="266"/>
      <w:del w:id="267" w:author="Powers, Tamara M" w:date="2017-04-05T12:59:00Z">
        <w:r w:rsidRPr="008146F1" w:rsidDel="00EC2D01">
          <w:rPr>
            <w:lang w:val="en-GB"/>
          </w:rPr>
          <w:delText>Determine</w:delText>
        </w:r>
        <w:commentRangeEnd w:id="266"/>
        <w:r w:rsidR="00714DDB" w:rsidDel="00EC2D01">
          <w:rPr>
            <w:rStyle w:val="CommentReference"/>
          </w:rPr>
          <w:commentReference w:id="266"/>
        </w:r>
        <w:r w:rsidRPr="008146F1" w:rsidDel="00EC2D01">
          <w:rPr>
            <w:lang w:val="en-GB"/>
          </w:rPr>
          <w:delText xml:space="preserve"> t</w:delText>
        </w:r>
      </w:del>
      <w:del w:id="268" w:author="Powers, Tamara M" w:date="2017-04-05T13:00:00Z">
        <w:r w:rsidRPr="008146F1" w:rsidDel="00EC2D01">
          <w:rPr>
            <w:lang w:val="en-GB"/>
          </w:rPr>
          <w:delText>he isomer shift of the signal and quadrupole splitting if a doublet is present.</w:delText>
        </w:r>
      </w:del>
    </w:p>
    <w:p w14:paraId="676AB3F5" w14:textId="77777777" w:rsidR="00197135" w:rsidRPr="00197135" w:rsidRDefault="00197135" w:rsidP="00DA0A6E">
      <w:pPr>
        <w:pStyle w:val="ListParagraph"/>
        <w:widowControl w:val="0"/>
        <w:autoSpaceDE w:val="0"/>
        <w:autoSpaceDN w:val="0"/>
        <w:adjustRightInd w:val="0"/>
        <w:spacing w:after="0"/>
        <w:ind w:left="792"/>
        <w:jc w:val="both"/>
        <w:rPr>
          <w:lang w:val="en-GB"/>
        </w:rPr>
      </w:pPr>
    </w:p>
    <w:p w14:paraId="2F66824E" w14:textId="033448D4" w:rsidR="00467282" w:rsidRDefault="00467282">
      <w:r w:rsidRPr="00467282">
        <w:rPr>
          <w:b/>
          <w:sz w:val="28"/>
        </w:rPr>
        <w:t xml:space="preserve">Representative </w:t>
      </w:r>
      <w:commentRangeStart w:id="269"/>
      <w:commentRangeStart w:id="270"/>
      <w:r w:rsidRPr="00467282">
        <w:rPr>
          <w:b/>
          <w:sz w:val="28"/>
        </w:rPr>
        <w:t>Result</w:t>
      </w:r>
      <w:r w:rsidR="003E02E7">
        <w:rPr>
          <w:b/>
          <w:sz w:val="28"/>
        </w:rPr>
        <w:t>s</w:t>
      </w:r>
      <w:commentRangeEnd w:id="269"/>
      <w:r w:rsidR="00550E4E">
        <w:rPr>
          <w:rStyle w:val="CommentReference"/>
        </w:rPr>
        <w:commentReference w:id="269"/>
      </w:r>
      <w:commentRangeEnd w:id="270"/>
      <w:r w:rsidR="00025D8F">
        <w:rPr>
          <w:rStyle w:val="CommentReference"/>
        </w:rPr>
        <w:commentReference w:id="270"/>
      </w:r>
      <w:r>
        <w:rPr>
          <w:b/>
        </w:rPr>
        <w:t xml:space="preserve"> </w:t>
      </w:r>
    </w:p>
    <w:p w14:paraId="1D7A9749" w14:textId="6EDA949D" w:rsidR="0024392F" w:rsidRDefault="00967E7A">
      <w:r>
        <w:t xml:space="preserve">Zero field </w:t>
      </w:r>
      <w:r>
        <w:rPr>
          <w:vertAlign w:val="superscript"/>
        </w:rPr>
        <w:t>57</w:t>
      </w:r>
      <w:r>
        <w:t xml:space="preserve">Fe </w:t>
      </w:r>
      <w:proofErr w:type="spellStart"/>
      <w:r>
        <w:t>M</w:t>
      </w:r>
      <w:r>
        <w:rPr>
          <w:rFonts w:ascii="Cambria" w:hAnsi="Cambria"/>
        </w:rPr>
        <w:t>ö</w:t>
      </w:r>
      <w:r>
        <w:t>ssbauer</w:t>
      </w:r>
      <w:proofErr w:type="spellEnd"/>
      <w:r>
        <w:t xml:space="preserve"> of </w:t>
      </w:r>
      <w:commentRangeStart w:id="271"/>
      <w:proofErr w:type="spellStart"/>
      <w:r>
        <w:t>ferrocene</w:t>
      </w:r>
      <w:proofErr w:type="spellEnd"/>
      <w:r w:rsidR="00F51C8D">
        <w:t xml:space="preserve"> at 5 K</w:t>
      </w:r>
      <w:r>
        <w:t>.</w:t>
      </w:r>
      <w:commentRangeEnd w:id="271"/>
      <w:r>
        <w:rPr>
          <w:rStyle w:val="CommentReference"/>
        </w:rPr>
        <w:commentReference w:id="271"/>
      </w:r>
    </w:p>
    <w:p w14:paraId="10DFBB65" w14:textId="28E8D9F6" w:rsidR="00967E7A" w:rsidRPr="00E3186E" w:rsidRDefault="00E3186E" w:rsidP="00DA0A6E">
      <w:pPr>
        <w:jc w:val="both"/>
      </w:pPr>
      <w:r>
        <w:t xml:space="preserve">The isomer shift at </w:t>
      </w:r>
      <w:commentRangeStart w:id="272"/>
      <w:r w:rsidR="006C79AB">
        <w:t>0.06</w:t>
      </w:r>
      <w:r>
        <w:t xml:space="preserve"> </w:t>
      </w:r>
      <w:commentRangeEnd w:id="272"/>
      <w:r w:rsidR="006C79AB">
        <w:rPr>
          <w:rStyle w:val="CommentReference"/>
        </w:rPr>
        <w:commentReference w:id="272"/>
      </w:r>
      <w:r>
        <w:t xml:space="preserve">mm/s </w:t>
      </w:r>
      <w:del w:id="273" w:author="Powers, Tamara M" w:date="2017-04-05T13:01:00Z">
        <w:r w:rsidDel="00EC2D01">
          <w:delText>is consistent with an</w:delText>
        </w:r>
      </w:del>
      <w:ins w:id="274" w:author="Powers, Tamara M" w:date="2017-04-05T13:01:00Z">
        <w:r w:rsidR="00EC2D01">
          <w:t>falls in the range one would expect for a</w:t>
        </w:r>
      </w:ins>
      <w:r>
        <w:t xml:space="preserve"> </w:t>
      </w:r>
      <w:proofErr w:type="gramStart"/>
      <w:r>
        <w:t>Fe(</w:t>
      </w:r>
      <w:proofErr w:type="gramEnd"/>
      <w:r>
        <w:t>II)</w:t>
      </w:r>
      <w:ins w:id="275" w:author="Powers, Tamara M" w:date="2017-04-05T13:02:00Z">
        <w:r w:rsidR="00025D8F">
          <w:t>,</w:t>
        </w:r>
      </w:ins>
      <w:r>
        <w:t xml:space="preserve"> </w:t>
      </w:r>
      <w:r>
        <w:rPr>
          <w:i/>
        </w:rPr>
        <w:t>S</w:t>
      </w:r>
      <w:r>
        <w:t xml:space="preserve"> = 0 complex</w:t>
      </w:r>
      <w:r w:rsidR="006B1EB7">
        <w:t xml:space="preserve"> (</w:t>
      </w:r>
      <w:r w:rsidR="006B1EB7" w:rsidRPr="00DA0A6E">
        <w:rPr>
          <w:b/>
        </w:rPr>
        <w:t>Table 1</w:t>
      </w:r>
      <w:r w:rsidR="006B1EB7">
        <w:t>)</w:t>
      </w:r>
      <w:r>
        <w:t>.</w:t>
      </w:r>
    </w:p>
    <w:p w14:paraId="12D66DFA" w14:textId="09D56172" w:rsidR="009311DE" w:rsidRDefault="009311DE" w:rsidP="00C23ED7">
      <w:pPr>
        <w:jc w:val="both"/>
      </w:pPr>
      <w:r>
        <w:rPr>
          <w:b/>
          <w:sz w:val="28"/>
        </w:rPr>
        <w:t xml:space="preserve">Summary </w:t>
      </w:r>
    </w:p>
    <w:p w14:paraId="1432E51C" w14:textId="4358CBB8" w:rsidR="00967E7A" w:rsidRPr="00B06DD6" w:rsidRDefault="00B06DD6" w:rsidP="00B06DD6">
      <w:pPr>
        <w:jc w:val="both"/>
      </w:pPr>
      <w:r>
        <w:t xml:space="preserve">Here, we learned about the basic principles of </w:t>
      </w:r>
      <w:proofErr w:type="spellStart"/>
      <w:r>
        <w:t>M</w:t>
      </w:r>
      <w:r>
        <w:rPr>
          <w:rFonts w:ascii="Cambria" w:hAnsi="Cambria"/>
        </w:rPr>
        <w:t>ö</w:t>
      </w:r>
      <w:r>
        <w:t>ssbauer</w:t>
      </w:r>
      <w:proofErr w:type="spellEnd"/>
      <w:r>
        <w:t xml:space="preserve"> spectroscopy, including details on the experiment</w:t>
      </w:r>
      <w:r w:rsidR="00176C2A">
        <w:t xml:space="preserve">al </w:t>
      </w:r>
      <w:r>
        <w:t xml:space="preserve">setup, the gamma ray source, and information that you can gather from </w:t>
      </w:r>
      <w:proofErr w:type="gramStart"/>
      <w:r>
        <w:t>a</w:t>
      </w:r>
      <w:proofErr w:type="gramEnd"/>
      <w:r>
        <w:t xml:space="preserve"> </w:t>
      </w:r>
      <w:proofErr w:type="spellStart"/>
      <w:r>
        <w:t>M</w:t>
      </w:r>
      <w:r>
        <w:rPr>
          <w:rFonts w:ascii="Cambria" w:hAnsi="Cambria"/>
        </w:rPr>
        <w:t>ö</w:t>
      </w:r>
      <w:r>
        <w:t>ssbauer</w:t>
      </w:r>
      <w:proofErr w:type="spellEnd"/>
      <w:r>
        <w:t xml:space="preserve"> spectrum. We collected the zero field </w:t>
      </w:r>
      <w:r>
        <w:rPr>
          <w:vertAlign w:val="superscript"/>
        </w:rPr>
        <w:t>57</w:t>
      </w:r>
      <w:r>
        <w:t xml:space="preserve">Fe </w:t>
      </w:r>
      <w:proofErr w:type="spellStart"/>
      <w:r>
        <w:t>M</w:t>
      </w:r>
      <w:r>
        <w:rPr>
          <w:rFonts w:ascii="Cambria" w:hAnsi="Cambria"/>
        </w:rPr>
        <w:t>ö</w:t>
      </w:r>
      <w:r>
        <w:t>ssbauer</w:t>
      </w:r>
      <w:proofErr w:type="spellEnd"/>
      <w:r>
        <w:t xml:space="preserve"> spectrum of </w:t>
      </w:r>
      <w:proofErr w:type="spellStart"/>
      <w:r>
        <w:t>ferrocene</w:t>
      </w:r>
      <w:proofErr w:type="spellEnd"/>
      <w:r>
        <w:t>.</w:t>
      </w:r>
    </w:p>
    <w:p w14:paraId="3D8EA6A1" w14:textId="64377707" w:rsidR="00760C9B" w:rsidRDefault="009311DE" w:rsidP="009311DE">
      <w:r w:rsidRPr="0051701C">
        <w:rPr>
          <w:b/>
          <w:sz w:val="28"/>
        </w:rPr>
        <w:t>Applications</w:t>
      </w:r>
      <w:r w:rsidR="00FC1C9F">
        <w:t xml:space="preserve"> </w:t>
      </w:r>
    </w:p>
    <w:p w14:paraId="757B4BA7" w14:textId="578A16C6" w:rsidR="007B7C4E" w:rsidRDefault="00B06DD6" w:rsidP="00B06DD6">
      <w:pPr>
        <w:jc w:val="both"/>
        <w:rPr>
          <w:ins w:id="276" w:author="Powers, Tamara M" w:date="2017-04-05T15:59:00Z"/>
        </w:rPr>
      </w:pPr>
      <w:proofErr w:type="spellStart"/>
      <w:r>
        <w:t>M</w:t>
      </w:r>
      <w:r>
        <w:rPr>
          <w:rFonts w:ascii="Cambria" w:hAnsi="Cambria"/>
        </w:rPr>
        <w:t>ö</w:t>
      </w:r>
      <w:r>
        <w:t>ssbauer</w:t>
      </w:r>
      <w:proofErr w:type="spellEnd"/>
      <w:r>
        <w:t xml:space="preserve"> spectroscopy is a powerful technique that provides information about the electronic field gradient around an atom. </w:t>
      </w:r>
      <w:ins w:id="277" w:author="Tamara Powers" w:date="2017-04-14T10:31:00Z">
        <w:r w:rsidR="009F468E">
          <w:t xml:space="preserve">While there are numerous </w:t>
        </w:r>
        <w:proofErr w:type="spellStart"/>
        <w:r w:rsidR="009F468E">
          <w:t>M</w:t>
        </w:r>
        <w:r w:rsidR="009F468E">
          <w:rPr>
            <w:rFonts w:ascii="Cambria" w:hAnsi="Cambria"/>
          </w:rPr>
          <w:t>ö</w:t>
        </w:r>
        <w:r w:rsidR="009F468E">
          <w:t>ssbauer</w:t>
        </w:r>
        <w:proofErr w:type="spellEnd"/>
        <w:r w:rsidR="009F468E">
          <w:t xml:space="preserve"> active atoms, only elements with a suitable gamma ray source (long-lived and low-lying excited nuclear energy state) can take advantage of this </w:t>
        </w:r>
        <w:commentRangeStart w:id="278"/>
        <w:r w:rsidR="009F468E">
          <w:t>technique</w:t>
        </w:r>
        <w:commentRangeEnd w:id="278"/>
        <w:r w:rsidR="009F468E">
          <w:rPr>
            <w:rStyle w:val="CommentReference"/>
          </w:rPr>
          <w:commentReference w:id="278"/>
        </w:r>
        <w:r w:rsidR="009F468E">
          <w:t xml:space="preserve">. </w:t>
        </w:r>
      </w:ins>
      <w:r>
        <w:t xml:space="preserve">The most commonly studied atom </w:t>
      </w:r>
      <w:del w:id="279" w:author="Tamara Powers" w:date="2017-04-14T10:31:00Z">
        <w:r w:rsidDel="009F468E">
          <w:delText xml:space="preserve">using the technique </w:delText>
        </w:r>
      </w:del>
      <w:r>
        <w:t xml:space="preserve">is </w:t>
      </w:r>
      <w:r>
        <w:rPr>
          <w:vertAlign w:val="superscript"/>
        </w:rPr>
        <w:t>57</w:t>
      </w:r>
      <w:r w:rsidR="00A6129D">
        <w:t>Fe, which is used to characterize inorganic/organometallic molecular species, bioinorganic molecules, and minerals</w:t>
      </w:r>
      <w:r w:rsidR="000D1776">
        <w:t>.</w:t>
      </w:r>
      <w:ins w:id="280" w:author="Powers, Tamara M" w:date="2017-04-05T15:56:00Z">
        <w:r w:rsidR="0075795A">
          <w:t xml:space="preserve"> For example</w:t>
        </w:r>
      </w:ins>
      <w:ins w:id="281" w:author="Tamara Powers" w:date="2017-04-14T10:58:00Z">
        <w:r w:rsidR="00534CCB">
          <w:t>,</w:t>
        </w:r>
      </w:ins>
      <w:ins w:id="282" w:author="Tamara Powers" w:date="2017-04-14T10:56:00Z">
        <w:r w:rsidR="00534CCB">
          <w:t xml:space="preserve"> </w:t>
        </w:r>
        <w:proofErr w:type="spellStart"/>
        <w:r w:rsidR="00534CCB">
          <w:t>M</w:t>
        </w:r>
        <w:r w:rsidR="00534CCB">
          <w:rPr>
            <w:rFonts w:ascii="Cambria" w:hAnsi="Cambria"/>
          </w:rPr>
          <w:t>ö</w:t>
        </w:r>
        <w:r w:rsidR="00534CCB">
          <w:t>ssbauer</w:t>
        </w:r>
        <w:proofErr w:type="spellEnd"/>
        <w:r w:rsidR="00534CCB">
          <w:t xml:space="preserve"> spectroscopy has been used extensively to study </w:t>
        </w:r>
      </w:ins>
      <w:ins w:id="283" w:author="Tamara Powers" w:date="2017-04-14T10:57:00Z">
        <w:r w:rsidR="00534CCB">
          <w:t>iron-sulfur</w:t>
        </w:r>
      </w:ins>
      <w:ins w:id="284" w:author="Tamara Powers" w:date="2017-04-14T10:58:00Z">
        <w:r w:rsidR="00534CCB">
          <w:t xml:space="preserve"> (Fe/S)</w:t>
        </w:r>
      </w:ins>
      <w:ins w:id="285" w:author="Tamara Powers" w:date="2017-04-14T10:57:00Z">
        <w:r w:rsidR="00534CCB">
          <w:t xml:space="preserve"> clusters found in </w:t>
        </w:r>
        <w:proofErr w:type="spellStart"/>
        <w:r w:rsidR="00534CCB">
          <w:t>metalloproteins</w:t>
        </w:r>
        <w:proofErr w:type="spellEnd"/>
        <w:r w:rsidR="00534CCB">
          <w:t>.</w:t>
        </w:r>
      </w:ins>
      <w:ins w:id="286" w:author="Tamara Powers" w:date="2017-04-14T10:58:00Z">
        <w:r w:rsidR="00534CCB">
          <w:rPr>
            <w:rStyle w:val="EndnoteReference"/>
          </w:rPr>
          <w:endnoteReference w:id="3"/>
        </w:r>
      </w:ins>
      <w:ins w:id="298" w:author="Tamara Powers" w:date="2017-04-14T10:57:00Z">
        <w:r w:rsidR="00534CCB">
          <w:t xml:space="preserve"> </w:t>
        </w:r>
      </w:ins>
      <w:ins w:id="299" w:author="Tamara Powers" w:date="2017-04-14T10:59:00Z">
        <w:r w:rsidR="00534CCB">
          <w:t xml:space="preserve">Fe/S </w:t>
        </w:r>
      </w:ins>
      <w:ins w:id="300" w:author="Tamara Powers" w:date="2017-04-14T11:00:00Z">
        <w:r w:rsidR="00BD6470">
          <w:t>clusters are involved in a variety of functions</w:t>
        </w:r>
      </w:ins>
      <w:ins w:id="301" w:author="Tamara Powers" w:date="2017-04-14T11:02:00Z">
        <w:r w:rsidR="00BD6470">
          <w:t>,</w:t>
        </w:r>
      </w:ins>
      <w:ins w:id="302" w:author="Tamara Powers" w:date="2017-04-14T11:00:00Z">
        <w:r w:rsidR="00BD6470">
          <w:t xml:space="preserve"> </w:t>
        </w:r>
      </w:ins>
      <w:ins w:id="303" w:author="Tamara Powers" w:date="2017-04-14T11:02:00Z">
        <w:r w:rsidR="00BD6470">
          <w:t>ranging from electron tran</w:t>
        </w:r>
      </w:ins>
      <w:ins w:id="304" w:author="Tamara Powers" w:date="2017-04-14T11:03:00Z">
        <w:r w:rsidR="00BD6470">
          <w:t>sport</w:t>
        </w:r>
      </w:ins>
      <w:ins w:id="305" w:author="Tamara Powers" w:date="2017-04-14T11:02:00Z">
        <w:r w:rsidR="00BD6470">
          <w:t xml:space="preserve"> to catalysis.</w:t>
        </w:r>
      </w:ins>
      <w:ins w:id="306" w:author="Tamara Powers" w:date="2017-04-14T10:59:00Z">
        <w:r w:rsidR="00BD6470">
          <w:t xml:space="preserve"> </w:t>
        </w:r>
      </w:ins>
      <w:ins w:id="307" w:author="Tamara Powers" w:date="2017-04-14T11:03:00Z">
        <w:r w:rsidR="00BD6470">
          <w:rPr>
            <w:vertAlign w:val="superscript"/>
          </w:rPr>
          <w:t>57</w:t>
        </w:r>
        <w:r w:rsidR="00BD6470">
          <w:t xml:space="preserve">Fe </w:t>
        </w:r>
      </w:ins>
      <w:proofErr w:type="spellStart"/>
      <w:ins w:id="308" w:author="Tamara Powers" w:date="2017-04-14T11:04:00Z">
        <w:r w:rsidR="00BD6470">
          <w:t>M</w:t>
        </w:r>
        <w:r w:rsidR="00BD6470">
          <w:rPr>
            <w:rFonts w:ascii="Cambria" w:hAnsi="Cambria"/>
          </w:rPr>
          <w:t>ö</w:t>
        </w:r>
        <w:r w:rsidR="00BD6470">
          <w:t>ssbauer</w:t>
        </w:r>
        <w:proofErr w:type="spellEnd"/>
        <w:r w:rsidR="00BD6470">
          <w:t xml:space="preserve"> spectroscopy has helped elucidate valuable information about Fe/S clusters in proteins, including, but not limited to, the number of unique iron centers present in a Fe/S cluster as well as the oxidation state and spin state of those irons. </w:t>
        </w:r>
      </w:ins>
      <w:r w:rsidR="000D1776">
        <w:t xml:space="preserve"> </w:t>
      </w:r>
      <w:del w:id="309" w:author="Powers, Tamara M" w:date="2017-04-05T15:55:00Z">
        <w:r w:rsidDel="0075795A">
          <w:delText>While technically any atom can be studied using M</w:delText>
        </w:r>
        <w:r w:rsidDel="0075795A">
          <w:rPr>
            <w:rFonts w:ascii="Cambria" w:hAnsi="Cambria"/>
          </w:rPr>
          <w:delText>ö</w:delText>
        </w:r>
        <w:r w:rsidDel="0075795A">
          <w:delText>ssbauer spectroscopy, o</w:delText>
        </w:r>
      </w:del>
    </w:p>
    <w:p w14:paraId="53822C9C" w14:textId="0980113E" w:rsidR="00B06DD6" w:rsidRPr="000D1776" w:rsidRDefault="007B7C4E" w:rsidP="00B06DD6">
      <w:pPr>
        <w:jc w:val="both"/>
      </w:pPr>
      <w:ins w:id="310" w:author="Powers, Tamara M" w:date="2017-04-05T15:57:00Z">
        <w:del w:id="311" w:author="Tamara Powers" w:date="2017-04-14T10:30:00Z">
          <w:r w:rsidDel="009F468E">
            <w:delText xml:space="preserve">Atoms that are suitable for </w:delText>
          </w:r>
        </w:del>
      </w:ins>
      <w:ins w:id="312" w:author="Powers, Tamara M" w:date="2017-04-05T15:58:00Z">
        <w:del w:id="313" w:author="Tamara Powers" w:date="2017-04-14T10:30:00Z">
          <w:r w:rsidDel="009F468E">
            <w:delText>M</w:delText>
          </w:r>
          <w:r w:rsidDel="009F468E">
            <w:rPr>
              <w:rFonts w:ascii="Cambria" w:hAnsi="Cambria"/>
            </w:rPr>
            <w:delText>ö</w:delText>
          </w:r>
          <w:r w:rsidDel="009F468E">
            <w:delText xml:space="preserve">ssbauer spectroscopy,  </w:delText>
          </w:r>
        </w:del>
      </w:ins>
      <w:ins w:id="314" w:author="Powers, Tamara M" w:date="2017-04-05T15:55:00Z">
        <w:del w:id="315" w:author="Tamara Powers" w:date="2017-04-14T10:30:00Z">
          <w:r w:rsidR="0075795A" w:rsidDel="009F468E">
            <w:delText>Additionally,</w:delText>
          </w:r>
        </w:del>
        <w:del w:id="316" w:author="Tamara Powers" w:date="2017-04-14T10:31:00Z">
          <w:r w:rsidR="0075795A" w:rsidDel="009F468E">
            <w:delText xml:space="preserve"> o</w:delText>
          </w:r>
        </w:del>
      </w:ins>
      <w:del w:id="317" w:author="Tamara Powers" w:date="2017-04-14T10:31:00Z">
        <w:r w:rsidR="00B06DD6" w:rsidDel="009F468E">
          <w:delText xml:space="preserve">nly elements with a suitable gamma ray source (long-lived and low-lying excited nuclear energy state) can take advantage of this </w:delText>
        </w:r>
        <w:commentRangeStart w:id="318"/>
        <w:r w:rsidR="00B06DD6" w:rsidDel="009F468E">
          <w:delText>technique</w:delText>
        </w:r>
        <w:commentRangeEnd w:id="318"/>
        <w:r w:rsidR="005E4F69" w:rsidDel="009F468E">
          <w:rPr>
            <w:rStyle w:val="CommentReference"/>
          </w:rPr>
          <w:commentReference w:id="318"/>
        </w:r>
        <w:r w:rsidR="00B06DD6" w:rsidDel="009F468E">
          <w:delText>.</w:delText>
        </w:r>
      </w:del>
      <w:r w:rsidR="005E4F69">
        <w:t xml:space="preserve"> </w:t>
      </w:r>
    </w:p>
    <w:p w14:paraId="685D9473" w14:textId="6317EF99" w:rsidR="003B5039" w:rsidRDefault="003B5039" w:rsidP="006F673A">
      <w:pPr>
        <w:jc w:val="both"/>
        <w:rPr>
          <w:b/>
          <w:sz w:val="28"/>
          <w:szCs w:val="28"/>
        </w:rPr>
      </w:pPr>
      <w:r w:rsidRPr="003B5039">
        <w:rPr>
          <w:b/>
          <w:sz w:val="28"/>
          <w:szCs w:val="28"/>
        </w:rPr>
        <w:t>Legend</w:t>
      </w:r>
    </w:p>
    <w:p w14:paraId="341245AF" w14:textId="2611FDFB" w:rsidR="00826B9D" w:rsidRDefault="007133C7" w:rsidP="006F673A">
      <w:pPr>
        <w:jc w:val="both"/>
        <w:rPr>
          <w:ins w:id="319" w:author="Powers, Tamara M" w:date="2017-04-05T13:04:00Z"/>
        </w:rPr>
      </w:pPr>
      <w:r w:rsidRPr="00262B7B">
        <w:rPr>
          <w:b/>
        </w:rPr>
        <w:t>Figure 1.</w:t>
      </w:r>
      <w:r>
        <w:t xml:space="preserve"> </w:t>
      </w:r>
      <w:proofErr w:type="gramStart"/>
      <w:r w:rsidR="00262B7B">
        <w:t>General instrumentation setup.</w:t>
      </w:r>
      <w:proofErr w:type="gramEnd"/>
    </w:p>
    <w:p w14:paraId="030E3775" w14:textId="09DF5CC6" w:rsidR="00025D8F" w:rsidRPr="003B1B9E" w:rsidRDefault="00025D8F" w:rsidP="006F673A">
      <w:pPr>
        <w:jc w:val="both"/>
      </w:pPr>
      <w:bookmarkStart w:id="320" w:name="_GoBack"/>
      <w:ins w:id="321" w:author="Powers, Tamara M" w:date="2017-04-05T13:04:00Z">
        <w:r w:rsidRPr="00874854">
          <w:rPr>
            <w:b/>
          </w:rPr>
          <w:t>Figure 2.</w:t>
        </w:r>
        <w:bookmarkEnd w:id="320"/>
        <w:r>
          <w:t xml:space="preserve"> A typical </w:t>
        </w:r>
      </w:ins>
      <w:proofErr w:type="spellStart"/>
      <w:ins w:id="322" w:author="Powers, Tamara M" w:date="2017-04-05T13:05:00Z">
        <w:r>
          <w:t>M</w:t>
        </w:r>
        <w:r>
          <w:rPr>
            <w:rFonts w:ascii="Cambria" w:hAnsi="Cambria"/>
          </w:rPr>
          <w:t>ö</w:t>
        </w:r>
        <w:r>
          <w:t>ssbauer</w:t>
        </w:r>
        <w:proofErr w:type="spellEnd"/>
        <w:r>
          <w:t xml:space="preserve"> spectrum is plotted with velocity (energy) along the </w:t>
        </w:r>
        <w:proofErr w:type="gramStart"/>
        <w:r>
          <w:t>x axis</w:t>
        </w:r>
        <w:proofErr w:type="gramEnd"/>
        <w:r>
          <w:t xml:space="preserve"> and % transmission </w:t>
        </w:r>
      </w:ins>
      <w:ins w:id="323" w:author="Powers, Tamara M" w:date="2017-04-05T13:13:00Z">
        <w:r w:rsidR="003B1B9E">
          <w:t xml:space="preserve">along the y axis. Here we see a single </w:t>
        </w:r>
        <w:proofErr w:type="spellStart"/>
        <w:r w:rsidR="003B1B9E">
          <w:t>quadrupole</w:t>
        </w:r>
        <w:proofErr w:type="spellEnd"/>
        <w:r w:rsidR="003B1B9E">
          <w:t xml:space="preserve"> doublet, with isomer shift</w:t>
        </w:r>
      </w:ins>
      <w:ins w:id="324" w:author="Powers, Tamara M" w:date="2017-04-05T13:15:00Z">
        <w:r w:rsidR="003B1B9E">
          <w:t>,</w:t>
        </w:r>
      </w:ins>
      <w:ins w:id="325" w:author="Powers, Tamara M" w:date="2017-04-05T13:13:00Z">
        <w:r w:rsidR="003B1B9E">
          <w:t xml:space="preserve"> </w:t>
        </w:r>
      </w:ins>
      <w:ins w:id="326" w:author="Powers, Tamara M" w:date="2017-04-05T13:15:00Z">
        <w:r w:rsidR="003B1B9E">
          <w:t>δ,</w:t>
        </w:r>
      </w:ins>
      <w:ins w:id="327" w:author="Powers, Tamara M" w:date="2017-04-05T13:13:00Z">
        <w:r w:rsidR="003B1B9E">
          <w:t xml:space="preserve"> and </w:t>
        </w:r>
      </w:ins>
      <w:proofErr w:type="spellStart"/>
      <w:ins w:id="328" w:author="Powers, Tamara M" w:date="2017-04-05T13:15:00Z">
        <w:r w:rsidR="003B1B9E">
          <w:t>quadrupole</w:t>
        </w:r>
        <w:proofErr w:type="spellEnd"/>
        <w:r w:rsidR="003B1B9E">
          <w:t xml:space="preserve"> splitting, </w:t>
        </w:r>
      </w:ins>
      <w:ins w:id="329" w:author="Powers, Tamara M" w:date="2017-04-05T13:17:00Z">
        <w:r w:rsidR="003B1B9E" w:rsidRPr="00F4608A">
          <w:rPr>
            <w:i/>
          </w:rPr>
          <w:t>ΔE</w:t>
        </w:r>
        <w:r w:rsidR="003B1B9E" w:rsidRPr="00F4608A">
          <w:rPr>
            <w:i/>
            <w:vertAlign w:val="subscript"/>
          </w:rPr>
          <w:t>Q</w:t>
        </w:r>
        <w:r w:rsidR="003B1B9E">
          <w:rPr>
            <w:vertAlign w:val="subscript"/>
          </w:rPr>
          <w:t>.</w:t>
        </w:r>
      </w:ins>
    </w:p>
    <w:p w14:paraId="26B4F073" w14:textId="1392D551" w:rsidR="00262B7B" w:rsidRPr="00A6129D" w:rsidRDefault="00826B9D" w:rsidP="006F673A">
      <w:pPr>
        <w:jc w:val="both"/>
      </w:pPr>
      <w:r w:rsidRPr="00262B7B">
        <w:rPr>
          <w:b/>
        </w:rPr>
        <w:t xml:space="preserve">Figure </w:t>
      </w:r>
      <w:del w:id="330" w:author="Powers, Tamara M" w:date="2017-04-05T13:04:00Z">
        <w:r w:rsidRPr="00262B7B" w:rsidDel="00025D8F">
          <w:rPr>
            <w:b/>
          </w:rPr>
          <w:delText>2</w:delText>
        </w:r>
      </w:del>
      <w:ins w:id="331" w:author="Powers, Tamara M" w:date="2017-04-05T13:04:00Z">
        <w:r w:rsidR="00025D8F">
          <w:rPr>
            <w:b/>
          </w:rPr>
          <w:t>3</w:t>
        </w:r>
      </w:ins>
      <w:r w:rsidRPr="00262B7B">
        <w:rPr>
          <w:b/>
        </w:rPr>
        <w:t>.</w:t>
      </w:r>
      <w:r>
        <w:t xml:space="preserve"> </w:t>
      </w:r>
      <w:proofErr w:type="gramStart"/>
      <w:r w:rsidR="00A6129D">
        <w:t xml:space="preserve">Observable nuclear interactions in a </w:t>
      </w:r>
      <w:r w:rsidR="00A6129D" w:rsidRPr="00262B7B">
        <w:rPr>
          <w:vertAlign w:val="superscript"/>
        </w:rPr>
        <w:t>57</w:t>
      </w:r>
      <w:r w:rsidR="00A6129D">
        <w:t xml:space="preserve">Fe </w:t>
      </w:r>
      <w:proofErr w:type="spellStart"/>
      <w:r w:rsidR="00A6129D" w:rsidRPr="00262B7B">
        <w:t>M</w:t>
      </w:r>
      <w:r w:rsidR="00A6129D" w:rsidRPr="00262B7B">
        <w:rPr>
          <w:rFonts w:ascii="Cambria" w:hAnsi="Cambria"/>
        </w:rPr>
        <w:t>ö</w:t>
      </w:r>
      <w:r w:rsidR="00A6129D" w:rsidRPr="00262B7B">
        <w:t>ssbauer</w:t>
      </w:r>
      <w:proofErr w:type="spellEnd"/>
      <w:r w:rsidR="00A6129D">
        <w:t xml:space="preserve"> spectrum including isomer shift, </w:t>
      </w:r>
      <w:proofErr w:type="spellStart"/>
      <w:r w:rsidR="00A6129D">
        <w:t>quadrupole</w:t>
      </w:r>
      <w:proofErr w:type="spellEnd"/>
      <w:r w:rsidR="00A6129D">
        <w:t xml:space="preserve"> splitting, and hyperfine splitting in the presence of a magnetic field.</w:t>
      </w:r>
      <w:proofErr w:type="gramEnd"/>
    </w:p>
    <w:sectPr w:rsidR="00262B7B" w:rsidRPr="00A6129D" w:rsidSect="000331A6">
      <w:endnotePr>
        <w:numFmt w:val="decimal"/>
      </w:endnotePr>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Helene Kuhn" w:date="2017-04-04T16:25:00Z" w:initials="HK">
    <w:p w14:paraId="086A6808" w14:textId="40358792" w:rsidR="005B5AD0" w:rsidRDefault="005B5AD0">
      <w:pPr>
        <w:pStyle w:val="CommentText"/>
      </w:pPr>
      <w:r>
        <w:rPr>
          <w:rStyle w:val="CommentReference"/>
        </w:rPr>
        <w:annotationRef/>
      </w:r>
      <w:r>
        <w:t xml:space="preserve">What is the significance of this information obtained? </w:t>
      </w:r>
    </w:p>
  </w:comment>
  <w:comment w:id="1" w:author="Powers, Tamara M" w:date="2017-04-05T10:45:00Z" w:initials="PTM">
    <w:p w14:paraId="4CA5E2C8" w14:textId="15D458AC" w:rsidR="005B5AD0" w:rsidRDefault="005B5AD0">
      <w:pPr>
        <w:pStyle w:val="CommentText"/>
      </w:pPr>
      <w:r>
        <w:rPr>
          <w:rStyle w:val="CommentReference"/>
        </w:rPr>
        <w:annotationRef/>
      </w:r>
      <w:r>
        <w:t>I’m not really sure what you mean by significance. This is a characterization method (provides evidence of what you made).</w:t>
      </w:r>
    </w:p>
  </w:comment>
  <w:comment w:id="60" w:author="Helene Kuhn" w:date="2017-04-04T15:36:00Z" w:initials="HK">
    <w:p w14:paraId="1E48A11D" w14:textId="15EE9011" w:rsidR="005B5AD0" w:rsidRDefault="005B5AD0">
      <w:pPr>
        <w:pStyle w:val="CommentText"/>
      </w:pPr>
      <w:r>
        <w:rPr>
          <w:rStyle w:val="CommentReference"/>
        </w:rPr>
        <w:annotationRef/>
      </w:r>
      <w:r>
        <w:t>Will students be familiar with the excitation states so no further explanation is necessary?</w:t>
      </w:r>
    </w:p>
  </w:comment>
  <w:comment w:id="61" w:author="Powers, Tamara M" w:date="2017-04-05T10:50:00Z" w:initials="PTM">
    <w:p w14:paraId="5E2BC6AD" w14:textId="4DC82102" w:rsidR="005B5AD0" w:rsidRDefault="005B5AD0">
      <w:pPr>
        <w:pStyle w:val="CommentText"/>
      </w:pPr>
      <w:r>
        <w:rPr>
          <w:rStyle w:val="CommentReference"/>
        </w:rPr>
        <w:annotationRef/>
      </w:r>
      <w:r>
        <w:t>At this level, they should be (since they learned about NMR already). But I’ve added a brief statement about Nuclear spin quantum numbers above.</w:t>
      </w:r>
    </w:p>
  </w:comment>
  <w:comment w:id="174" w:author="Helene Kuhn" w:date="2017-04-04T16:10:00Z" w:initials="HK">
    <w:p w14:paraId="2DEF07D1" w14:textId="0920E4F4" w:rsidR="005B5AD0" w:rsidRDefault="005B5AD0">
      <w:pPr>
        <w:pStyle w:val="CommentText"/>
      </w:pPr>
      <w:r>
        <w:rPr>
          <w:rStyle w:val="CommentReference"/>
        </w:rPr>
        <w:annotationRef/>
      </w:r>
      <w:r>
        <w:t xml:space="preserve">I am slightly confused by the second part of Figure 2, representing %transmission and velocity. Is this mentioned in the principles discussing </w:t>
      </w:r>
      <w:proofErr w:type="gramStart"/>
      <w:r w:rsidRPr="004922B1">
        <w:rPr>
          <w:i/>
        </w:rPr>
        <w:t>ΔE</w:t>
      </w:r>
      <w:r w:rsidRPr="004922B1">
        <w:rPr>
          <w:i/>
          <w:vertAlign w:val="subscript"/>
        </w:rPr>
        <w:t>Q</w:t>
      </w:r>
      <w:r w:rsidRPr="005E4F69">
        <w:t xml:space="preserve"> ?</w:t>
      </w:r>
      <w:proofErr w:type="gramEnd"/>
    </w:p>
  </w:comment>
  <w:comment w:id="175" w:author="Powers, Tamara M" w:date="2017-04-05T10:58:00Z" w:initials="PTM">
    <w:p w14:paraId="5BCCB658" w14:textId="7EAB073E" w:rsidR="005B5AD0" w:rsidRDefault="005B5AD0">
      <w:pPr>
        <w:pStyle w:val="CommentText"/>
      </w:pPr>
      <w:r>
        <w:rPr>
          <w:rStyle w:val="CommentReference"/>
        </w:rPr>
        <w:annotationRef/>
      </w:r>
      <w:r>
        <w:t xml:space="preserve">I’ve re-ordered a lot of this material and also tried to be more clear. </w:t>
      </w:r>
    </w:p>
  </w:comment>
  <w:comment w:id="231" w:author="Helene Kuhn" w:date="2017-04-04T16:15:00Z" w:initials="HK">
    <w:p w14:paraId="04C3F04B" w14:textId="0066F719" w:rsidR="005B5AD0" w:rsidRDefault="005B5AD0">
      <w:pPr>
        <w:pStyle w:val="CommentText"/>
      </w:pPr>
      <w:r>
        <w:rPr>
          <w:rStyle w:val="CommentReference"/>
        </w:rPr>
        <w:annotationRef/>
      </w:r>
      <w:r>
        <w:t>Please avoid trade marks.</w:t>
      </w:r>
    </w:p>
  </w:comment>
  <w:comment w:id="232" w:author="Powers, Tamara M" w:date="2017-04-05T12:58:00Z" w:initials="PTM">
    <w:p w14:paraId="33D84E65" w14:textId="5C7BF990" w:rsidR="005B5AD0" w:rsidRDefault="005B5AD0">
      <w:pPr>
        <w:pStyle w:val="CommentText"/>
      </w:pPr>
      <w:r>
        <w:rPr>
          <w:rStyle w:val="CommentReference"/>
        </w:rPr>
        <w:annotationRef/>
      </w:r>
      <w:r>
        <w:t>Do I need to change anything here?</w:t>
      </w:r>
    </w:p>
  </w:comment>
  <w:comment w:id="266" w:author="Helene Kuhn" w:date="2017-04-04T16:16:00Z" w:initials="HK">
    <w:p w14:paraId="092221A6" w14:textId="1628A166" w:rsidR="005B5AD0" w:rsidRDefault="005B5AD0">
      <w:pPr>
        <w:pStyle w:val="CommentText"/>
      </w:pPr>
      <w:r>
        <w:rPr>
          <w:rStyle w:val="CommentReference"/>
        </w:rPr>
        <w:annotationRef/>
      </w:r>
      <w:r>
        <w:t xml:space="preserve">Do you determine it using a software? </w:t>
      </w:r>
    </w:p>
  </w:comment>
  <w:comment w:id="269" w:author="Helene Kuhn" w:date="2017-04-04T16:03:00Z" w:initials="HK">
    <w:p w14:paraId="2FEC2162" w14:textId="3897A41F" w:rsidR="005B5AD0" w:rsidRDefault="005B5AD0">
      <w:pPr>
        <w:pStyle w:val="CommentText"/>
      </w:pPr>
      <w:r>
        <w:rPr>
          <w:rStyle w:val="CommentReference"/>
        </w:rPr>
        <w:annotationRef/>
      </w:r>
      <w:r>
        <w:t xml:space="preserve">Is there more you could tell in regards of the spectra. For someone who has not seen data and values for such an experiment, what should the person be looking at? What does the isomer shift at 0.06 mm/s tell us? A guided, brief discussion of the zero field spectrum would be helpful. </w:t>
      </w:r>
    </w:p>
  </w:comment>
  <w:comment w:id="270" w:author="Powers, Tamara M" w:date="2017-04-05T13:01:00Z" w:initials="PTM">
    <w:p w14:paraId="7BD4921F" w14:textId="261DE0E9" w:rsidR="005B5AD0" w:rsidRDefault="005B5AD0">
      <w:pPr>
        <w:pStyle w:val="CommentText"/>
      </w:pPr>
      <w:r>
        <w:rPr>
          <w:rStyle w:val="CommentReference"/>
        </w:rPr>
        <w:annotationRef/>
      </w:r>
      <w:r>
        <w:t>Hopefully my discussion above has cleared this up.</w:t>
      </w:r>
    </w:p>
  </w:comment>
  <w:comment w:id="271" w:author="Powers, Tamara M" w:date="2017-03-27T11:51:00Z" w:initials="PTM">
    <w:p w14:paraId="6FCCFE77" w14:textId="289C57C4" w:rsidR="005B5AD0" w:rsidRDefault="005B5AD0">
      <w:pPr>
        <w:pStyle w:val="CommentText"/>
      </w:pPr>
      <w:r>
        <w:rPr>
          <w:rStyle w:val="CommentReference"/>
        </w:rPr>
        <w:annotationRef/>
      </w:r>
      <w:r>
        <w:t>Data will be provided on day of filming</w:t>
      </w:r>
    </w:p>
  </w:comment>
  <w:comment w:id="272" w:author="Powers, Tamara M" w:date="2017-03-29T10:22:00Z" w:initials="PTM">
    <w:p w14:paraId="1A1DC937" w14:textId="064E4674" w:rsidR="005B5AD0" w:rsidRDefault="005B5AD0">
      <w:pPr>
        <w:pStyle w:val="CommentText"/>
      </w:pPr>
      <w:r>
        <w:rPr>
          <w:rStyle w:val="CommentReference"/>
        </w:rPr>
        <w:annotationRef/>
      </w:r>
      <w:r>
        <w:t>This value may change on day of filming</w:t>
      </w:r>
    </w:p>
  </w:comment>
  <w:comment w:id="278" w:author="Helene Kuhn" w:date="2017-04-14T10:31:00Z" w:initials="HK">
    <w:p w14:paraId="68A45BFA" w14:textId="77777777" w:rsidR="005B5AD0" w:rsidRDefault="005B5AD0" w:rsidP="009F468E">
      <w:pPr>
        <w:numPr>
          <w:ilvl w:val="0"/>
          <w:numId w:val="3"/>
        </w:numPr>
        <w:shd w:val="clear" w:color="auto" w:fill="FFFFFF"/>
        <w:spacing w:before="100" w:beforeAutospacing="1" w:after="100" w:afterAutospacing="1"/>
      </w:pPr>
      <w:r>
        <w:rPr>
          <w:rStyle w:val="CommentReference"/>
        </w:rPr>
        <w:annotationRef/>
      </w:r>
      <w:r w:rsidRPr="005F5750">
        <w:rPr>
          <w:rFonts w:ascii="Arial" w:eastAsia="Times New Roman" w:hAnsi="Arial" w:cs="Arial"/>
          <w:color w:val="222222"/>
        </w:rPr>
        <w:t xml:space="preserve">Would you have a specific example, where this technique is used? You list minerals, bioinorganic molecules or inorganic/organometallic species, could you provide any specific examples to show the application of </w:t>
      </w:r>
      <w:proofErr w:type="spellStart"/>
      <w:r w:rsidRPr="005F5750">
        <w:rPr>
          <w:rFonts w:ascii="Arial" w:eastAsia="Times New Roman" w:hAnsi="Arial" w:cs="Arial"/>
          <w:color w:val="222222"/>
        </w:rPr>
        <w:t>Moessbauer</w:t>
      </w:r>
      <w:proofErr w:type="spellEnd"/>
      <w:r w:rsidRPr="005F5750">
        <w:rPr>
          <w:rFonts w:ascii="Arial" w:eastAsia="Times New Roman" w:hAnsi="Arial" w:cs="Arial"/>
          <w:color w:val="222222"/>
        </w:rPr>
        <w:t xml:space="preserve"> spectroscopy in regard to this?</w:t>
      </w:r>
    </w:p>
  </w:comment>
  <w:comment w:id="318" w:author="Helene Kuhn" w:date="2017-04-04T16:24:00Z" w:initials="HK">
    <w:p w14:paraId="49C56E78" w14:textId="162E5DFC" w:rsidR="005B5AD0" w:rsidRDefault="005B5AD0" w:rsidP="005F5750">
      <w:pPr>
        <w:numPr>
          <w:ilvl w:val="0"/>
          <w:numId w:val="3"/>
        </w:numPr>
        <w:shd w:val="clear" w:color="auto" w:fill="FFFFFF"/>
        <w:spacing w:before="100" w:beforeAutospacing="1" w:after="100" w:afterAutospacing="1"/>
      </w:pPr>
      <w:r>
        <w:rPr>
          <w:rStyle w:val="CommentReference"/>
        </w:rPr>
        <w:annotationRef/>
      </w:r>
      <w:r w:rsidRPr="005F5750">
        <w:rPr>
          <w:rFonts w:ascii="Arial" w:eastAsia="Times New Roman" w:hAnsi="Arial" w:cs="Arial"/>
          <w:color w:val="222222"/>
        </w:rPr>
        <w:t xml:space="preserve">Would you have a specific example, where this technique is used? You list minerals, bioinorganic molecules or inorganic/organometallic species, could you provide any specific examples to show the application of </w:t>
      </w:r>
      <w:proofErr w:type="spellStart"/>
      <w:r w:rsidRPr="005F5750">
        <w:rPr>
          <w:rFonts w:ascii="Arial" w:eastAsia="Times New Roman" w:hAnsi="Arial" w:cs="Arial"/>
          <w:color w:val="222222"/>
        </w:rPr>
        <w:t>Moessbauer</w:t>
      </w:r>
      <w:proofErr w:type="spellEnd"/>
      <w:r w:rsidRPr="005F5750">
        <w:rPr>
          <w:rFonts w:ascii="Arial" w:eastAsia="Times New Roman" w:hAnsi="Arial" w:cs="Arial"/>
          <w:color w:val="222222"/>
        </w:rPr>
        <w:t xml:space="preserve"> spectroscopy in regard to this?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6A6808" w15:done="0"/>
  <w15:commentEx w15:paraId="4CA5E2C8" w15:paraIdParent="086A6808" w15:done="0"/>
  <w15:commentEx w15:paraId="1E48A11D" w15:done="0"/>
  <w15:commentEx w15:paraId="5E2BC6AD" w15:paraIdParent="1E48A11D" w15:done="0"/>
  <w15:commentEx w15:paraId="2DEF07D1" w15:done="0"/>
  <w15:commentEx w15:paraId="5BCCB658" w15:paraIdParent="2DEF07D1" w15:done="0"/>
  <w15:commentEx w15:paraId="04C3F04B" w15:done="0"/>
  <w15:commentEx w15:paraId="33D84E65" w15:paraIdParent="04C3F04B" w15:done="0"/>
  <w15:commentEx w15:paraId="092221A6" w15:done="0"/>
  <w15:commentEx w15:paraId="2FEC2162" w15:done="0"/>
  <w15:commentEx w15:paraId="7BD4921F" w15:paraIdParent="2FEC2162" w15:done="0"/>
  <w15:commentEx w15:paraId="6FCCFE77" w15:done="0"/>
  <w15:commentEx w15:paraId="1A1DC937" w15:done="0"/>
  <w15:commentEx w15:paraId="49C56E78"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CDF6E7" w14:textId="77777777" w:rsidR="005B5AD0" w:rsidRDefault="005B5AD0" w:rsidP="006C79AB">
      <w:pPr>
        <w:spacing w:after="0"/>
      </w:pPr>
      <w:r>
        <w:separator/>
      </w:r>
    </w:p>
  </w:endnote>
  <w:endnote w:type="continuationSeparator" w:id="0">
    <w:p w14:paraId="5F441DB8" w14:textId="77777777" w:rsidR="005B5AD0" w:rsidRDefault="005B5AD0" w:rsidP="006C79AB">
      <w:pPr>
        <w:spacing w:after="0"/>
      </w:pPr>
      <w:r>
        <w:continuationSeparator/>
      </w:r>
    </w:p>
  </w:endnote>
  <w:endnote w:id="1">
    <w:p w14:paraId="2BB885A7" w14:textId="64564E21" w:rsidR="005B5AD0" w:rsidRDefault="005B5AD0">
      <w:pPr>
        <w:pStyle w:val="EndnoteText"/>
      </w:pPr>
      <w:ins w:id="119" w:author="Tamara Powers" w:date="2017-04-14T10:52:00Z">
        <w:r>
          <w:rPr>
            <w:rStyle w:val="EndnoteReference"/>
          </w:rPr>
          <w:endnoteRef/>
        </w:r>
        <w:r>
          <w:t xml:space="preserve"> </w:t>
        </w:r>
        <w:r w:rsidRPr="00FF6E82">
          <w:t>Brent Fultz, “</w:t>
        </w:r>
        <w:proofErr w:type="spellStart"/>
        <w:r w:rsidRPr="00FF6E82">
          <w:t>Mössbauer</w:t>
        </w:r>
        <w:proofErr w:type="spellEnd"/>
        <w:r w:rsidRPr="00FF6E82">
          <w:t xml:space="preserve"> Spectrometry”, in Characterization of Materials. Elton Kaufmann, Editor (John Wiley, New York, 2011).</w:t>
        </w:r>
      </w:ins>
    </w:p>
  </w:endnote>
  <w:endnote w:id="2">
    <w:p w14:paraId="67715729" w14:textId="328F104F" w:rsidR="005B5AD0" w:rsidDel="00C63604" w:rsidRDefault="005B5AD0" w:rsidP="006127A0">
      <w:pPr>
        <w:pStyle w:val="EndnoteText"/>
        <w:jc w:val="both"/>
        <w:rPr>
          <w:del w:id="178" w:author="Powers, Tamara M" w:date="2017-04-05T12:51:00Z"/>
        </w:rPr>
      </w:pPr>
      <w:del w:id="179" w:author="Powers, Tamara M" w:date="2017-04-05T12:51:00Z">
        <w:r w:rsidDel="00C63604">
          <w:rPr>
            <w:rStyle w:val="EndnoteReference"/>
          </w:rPr>
          <w:endnoteRef/>
        </w:r>
        <w:r w:rsidDel="00C63604">
          <w:delText xml:space="preserve"> </w:delText>
        </w:r>
        <w:r w:rsidRPr="00FF6E82" w:rsidDel="00C63604">
          <w:delText>Brent Fultz, “Mössbauer Spectrometry”, in Characterization of Materials. Elton Kaufmann, Editor (John Wiley, New York, 2011).</w:delText>
        </w:r>
      </w:del>
    </w:p>
  </w:endnote>
  <w:endnote w:id="3">
    <w:p w14:paraId="0AA396EB" w14:textId="3D6AC503" w:rsidR="005B5AD0" w:rsidRPr="00F06DA6" w:rsidRDefault="005B5AD0">
      <w:pPr>
        <w:pStyle w:val="EndnoteText"/>
      </w:pPr>
      <w:ins w:id="287" w:author="Tamara Powers" w:date="2017-04-14T10:58:00Z">
        <w:r>
          <w:rPr>
            <w:rStyle w:val="EndnoteReference"/>
          </w:rPr>
          <w:endnoteRef/>
        </w:r>
        <w:r>
          <w:t xml:space="preserve"> </w:t>
        </w:r>
      </w:ins>
      <w:proofErr w:type="spellStart"/>
      <w:ins w:id="288" w:author="Tamara Powers" w:date="2017-04-14T11:18:00Z">
        <w:r>
          <w:t>Pandelia</w:t>
        </w:r>
        <w:proofErr w:type="spellEnd"/>
        <w:r>
          <w:t xml:space="preserve">, </w:t>
        </w:r>
      </w:ins>
      <w:ins w:id="289" w:author="Tamara Powers" w:date="2017-04-14T11:19:00Z">
        <w:r>
          <w:t>M</w:t>
        </w:r>
        <w:proofErr w:type="gramStart"/>
        <w:r>
          <w:t>.-</w:t>
        </w:r>
        <w:proofErr w:type="gramEnd"/>
        <w:r>
          <w:t xml:space="preserve">E.; </w:t>
        </w:r>
        <w:proofErr w:type="spellStart"/>
        <w:r w:rsidR="00F06DA6">
          <w:t>Lanz</w:t>
        </w:r>
        <w:proofErr w:type="spellEnd"/>
        <w:r w:rsidR="00F06DA6">
          <w:t xml:space="preserve">, N.; Booker, S.; </w:t>
        </w:r>
      </w:ins>
      <w:ins w:id="290" w:author="Tamara Powers" w:date="2017-04-14T11:18:00Z">
        <w:r>
          <w:t>Krebs, C.</w:t>
        </w:r>
        <w:r w:rsidR="00F06DA6">
          <w:t xml:space="preserve"> </w:t>
        </w:r>
      </w:ins>
      <w:proofErr w:type="spellStart"/>
      <w:ins w:id="291" w:author="Tamara Powers" w:date="2017-04-14T11:19:00Z">
        <w:r w:rsidR="00F06DA6" w:rsidRPr="00F06DA6">
          <w:t>Mössbauer</w:t>
        </w:r>
        <w:proofErr w:type="spellEnd"/>
        <w:r w:rsidR="00F06DA6" w:rsidRPr="00F06DA6">
          <w:t xml:space="preserve"> spectroscopy of Fe/S proteins</w:t>
        </w:r>
        <w:r w:rsidR="00F06DA6">
          <w:t xml:space="preserve"> </w:t>
        </w:r>
      </w:ins>
      <w:proofErr w:type="spellStart"/>
      <w:ins w:id="292" w:author="Tamara Powers" w:date="2017-04-14T11:20:00Z">
        <w:r w:rsidR="00F06DA6" w:rsidRPr="00F06DA6">
          <w:rPr>
            <w:i/>
          </w:rPr>
          <w:t>Biochim</w:t>
        </w:r>
        <w:proofErr w:type="spellEnd"/>
        <w:r w:rsidR="00F06DA6" w:rsidRPr="00F06DA6">
          <w:rPr>
            <w:i/>
          </w:rPr>
          <w:t xml:space="preserve">. </w:t>
        </w:r>
        <w:proofErr w:type="spellStart"/>
        <w:r w:rsidR="00F06DA6" w:rsidRPr="00F06DA6">
          <w:rPr>
            <w:i/>
          </w:rPr>
          <w:t>Biophys</w:t>
        </w:r>
        <w:proofErr w:type="spellEnd"/>
        <w:r w:rsidR="00F06DA6" w:rsidRPr="00F06DA6">
          <w:rPr>
            <w:i/>
          </w:rPr>
          <w:t>.</w:t>
        </w:r>
        <w:r w:rsidR="00F06DA6" w:rsidRPr="00F06DA6">
          <w:rPr>
            <w:i/>
            <w:rPrChange w:id="293" w:author="Tamara Powers" w:date="2017-04-14T11:20:00Z">
              <w:rPr/>
            </w:rPrChange>
          </w:rPr>
          <w:t xml:space="preserve"> </w:t>
        </w:r>
        <w:proofErr w:type="spellStart"/>
        <w:r w:rsidR="00F06DA6" w:rsidRPr="00F06DA6">
          <w:rPr>
            <w:i/>
            <w:rPrChange w:id="294" w:author="Tamara Powers" w:date="2017-04-14T11:20:00Z">
              <w:rPr/>
            </w:rPrChange>
          </w:rPr>
          <w:t>Acta</w:t>
        </w:r>
        <w:proofErr w:type="spellEnd"/>
        <w:r w:rsidR="00F06DA6" w:rsidRPr="00F06DA6">
          <w:rPr>
            <w:i/>
            <w:rPrChange w:id="295" w:author="Tamara Powers" w:date="2017-04-14T11:20:00Z">
              <w:rPr/>
            </w:rPrChange>
          </w:rPr>
          <w:t xml:space="preserve"> </w:t>
        </w:r>
      </w:ins>
      <w:ins w:id="296" w:author="Tamara Powers" w:date="2017-04-14T11:21:00Z">
        <w:r w:rsidR="00F06DA6">
          <w:rPr>
            <w:b/>
          </w:rPr>
          <w:t>2015</w:t>
        </w:r>
        <w:r w:rsidR="00F06DA6">
          <w:t xml:space="preserve">, </w:t>
        </w:r>
      </w:ins>
      <w:ins w:id="297" w:author="Tamara Powers" w:date="2017-04-14T11:22:00Z">
        <w:r w:rsidR="00F06DA6">
          <w:rPr>
            <w:i/>
          </w:rPr>
          <w:t>1853</w:t>
        </w:r>
        <w:r w:rsidR="00F06DA6">
          <w:t xml:space="preserve">, </w:t>
        </w:r>
        <w:r w:rsidR="00F06DA6" w:rsidRPr="00F06DA6">
          <w:t>1395–1405</w:t>
        </w:r>
        <w:r w:rsidR="00F06DA6">
          <w:t>.</w:t>
        </w:r>
      </w:ins>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9B1DA9" w14:textId="77777777" w:rsidR="005B5AD0" w:rsidRDefault="005B5AD0" w:rsidP="006C79AB">
      <w:pPr>
        <w:spacing w:after="0"/>
      </w:pPr>
      <w:r>
        <w:separator/>
      </w:r>
    </w:p>
  </w:footnote>
  <w:footnote w:type="continuationSeparator" w:id="0">
    <w:p w14:paraId="3DBB3A25" w14:textId="77777777" w:rsidR="005B5AD0" w:rsidRDefault="005B5AD0" w:rsidP="006C79AB">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63F9C"/>
    <w:multiLevelType w:val="hybridMultilevel"/>
    <w:tmpl w:val="E06AD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B986734"/>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4BC62DC7"/>
    <w:multiLevelType w:val="hybridMultilevel"/>
    <w:tmpl w:val="E06AD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686401E"/>
    <w:multiLevelType w:val="multilevel"/>
    <w:tmpl w:val="FC12F4D0"/>
    <w:lvl w:ilvl="0">
      <w:start w:val="1"/>
      <w:numFmt w:val="decimal"/>
      <w:lvlText w:val="%1."/>
      <w:lvlJc w:val="left"/>
      <w:pPr>
        <w:tabs>
          <w:tab w:val="num" w:pos="720"/>
        </w:tabs>
        <w:ind w:left="720" w:hanging="720"/>
      </w:pPr>
      <w:rPr>
        <w:rFonts w:hint="default"/>
        <w:b w:val="0"/>
        <w:i w:val="0"/>
      </w:rPr>
    </w:lvl>
    <w:lvl w:ilvl="1">
      <w:start w:val="1"/>
      <w:numFmt w:val="decimal"/>
      <w:lvlText w:val="%1.%2."/>
      <w:lvlJc w:val="left"/>
      <w:pPr>
        <w:tabs>
          <w:tab w:val="num" w:pos="1440"/>
        </w:tabs>
        <w:ind w:left="1440" w:hanging="72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
    <w:nsid w:val="76AE4BFC"/>
    <w:multiLevelType w:val="multilevel"/>
    <w:tmpl w:val="73003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4"/>
  </w:num>
  <w:num w:numId="4">
    <w:abstractNumId w:val="2"/>
  </w:num>
  <w:num w:numId="5">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owers, Tamara M">
    <w15:presenceInfo w15:providerId="AD" w15:userId="S-1-5-21-1167378736-2199707310-2242153877-4238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25D8F"/>
    <w:rsid w:val="000331A6"/>
    <w:rsid w:val="00040633"/>
    <w:rsid w:val="000512AE"/>
    <w:rsid w:val="000540D4"/>
    <w:rsid w:val="000550AD"/>
    <w:rsid w:val="00066C94"/>
    <w:rsid w:val="000920FB"/>
    <w:rsid w:val="000B1046"/>
    <w:rsid w:val="000B6A03"/>
    <w:rsid w:val="000D1776"/>
    <w:rsid w:val="000F5EBF"/>
    <w:rsid w:val="000F65C3"/>
    <w:rsid w:val="00102FEA"/>
    <w:rsid w:val="00105021"/>
    <w:rsid w:val="00114F12"/>
    <w:rsid w:val="00121212"/>
    <w:rsid w:val="001606E4"/>
    <w:rsid w:val="00176C2A"/>
    <w:rsid w:val="00180B84"/>
    <w:rsid w:val="001820AF"/>
    <w:rsid w:val="001828CA"/>
    <w:rsid w:val="00182CC8"/>
    <w:rsid w:val="00183790"/>
    <w:rsid w:val="00197135"/>
    <w:rsid w:val="001D27ED"/>
    <w:rsid w:val="001D676A"/>
    <w:rsid w:val="002005C9"/>
    <w:rsid w:val="00206E85"/>
    <w:rsid w:val="00230850"/>
    <w:rsid w:val="00231286"/>
    <w:rsid w:val="00232EB8"/>
    <w:rsid w:val="002402DD"/>
    <w:rsid w:val="0024392F"/>
    <w:rsid w:val="0024725D"/>
    <w:rsid w:val="00262B7B"/>
    <w:rsid w:val="00287462"/>
    <w:rsid w:val="002F5A48"/>
    <w:rsid w:val="0032171A"/>
    <w:rsid w:val="0032412D"/>
    <w:rsid w:val="00326E67"/>
    <w:rsid w:val="00362B7D"/>
    <w:rsid w:val="003722EC"/>
    <w:rsid w:val="00377D43"/>
    <w:rsid w:val="00387DD8"/>
    <w:rsid w:val="00392018"/>
    <w:rsid w:val="0039489C"/>
    <w:rsid w:val="003B1B9E"/>
    <w:rsid w:val="003B5039"/>
    <w:rsid w:val="003C027B"/>
    <w:rsid w:val="003E02E7"/>
    <w:rsid w:val="003F758D"/>
    <w:rsid w:val="004221BF"/>
    <w:rsid w:val="0042422D"/>
    <w:rsid w:val="00430317"/>
    <w:rsid w:val="00451247"/>
    <w:rsid w:val="00455047"/>
    <w:rsid w:val="00467282"/>
    <w:rsid w:val="00474890"/>
    <w:rsid w:val="004825CB"/>
    <w:rsid w:val="00490D7B"/>
    <w:rsid w:val="004922B1"/>
    <w:rsid w:val="004A1058"/>
    <w:rsid w:val="004A1B00"/>
    <w:rsid w:val="004F2C0E"/>
    <w:rsid w:val="00504F8D"/>
    <w:rsid w:val="005054F5"/>
    <w:rsid w:val="0051701C"/>
    <w:rsid w:val="00534CCB"/>
    <w:rsid w:val="00543C3B"/>
    <w:rsid w:val="00550679"/>
    <w:rsid w:val="00550E4E"/>
    <w:rsid w:val="005525A0"/>
    <w:rsid w:val="005546C8"/>
    <w:rsid w:val="0056046C"/>
    <w:rsid w:val="00560984"/>
    <w:rsid w:val="00583BBA"/>
    <w:rsid w:val="00587541"/>
    <w:rsid w:val="0059401E"/>
    <w:rsid w:val="005B5AD0"/>
    <w:rsid w:val="005E2B65"/>
    <w:rsid w:val="005E4F69"/>
    <w:rsid w:val="005F5750"/>
    <w:rsid w:val="00605803"/>
    <w:rsid w:val="0060757E"/>
    <w:rsid w:val="006127A0"/>
    <w:rsid w:val="00676527"/>
    <w:rsid w:val="00681DE9"/>
    <w:rsid w:val="006B073D"/>
    <w:rsid w:val="006B1EB7"/>
    <w:rsid w:val="006C493D"/>
    <w:rsid w:val="006C79AB"/>
    <w:rsid w:val="006E76F5"/>
    <w:rsid w:val="006F673A"/>
    <w:rsid w:val="00701418"/>
    <w:rsid w:val="00713137"/>
    <w:rsid w:val="007133C7"/>
    <w:rsid w:val="00714DDB"/>
    <w:rsid w:val="00722DF4"/>
    <w:rsid w:val="00723098"/>
    <w:rsid w:val="00736F05"/>
    <w:rsid w:val="00740DB0"/>
    <w:rsid w:val="0074457A"/>
    <w:rsid w:val="00745543"/>
    <w:rsid w:val="00750056"/>
    <w:rsid w:val="0075795A"/>
    <w:rsid w:val="00760C9B"/>
    <w:rsid w:val="0076498C"/>
    <w:rsid w:val="0079389E"/>
    <w:rsid w:val="007A498B"/>
    <w:rsid w:val="007A6FDA"/>
    <w:rsid w:val="007B191B"/>
    <w:rsid w:val="007B7C4E"/>
    <w:rsid w:val="007D1097"/>
    <w:rsid w:val="007D3C10"/>
    <w:rsid w:val="007E4FF3"/>
    <w:rsid w:val="007F0442"/>
    <w:rsid w:val="007F11EC"/>
    <w:rsid w:val="007F3E1C"/>
    <w:rsid w:val="00800585"/>
    <w:rsid w:val="008146F1"/>
    <w:rsid w:val="00821F68"/>
    <w:rsid w:val="00826B9D"/>
    <w:rsid w:val="00833C67"/>
    <w:rsid w:val="00835DF5"/>
    <w:rsid w:val="008500D0"/>
    <w:rsid w:val="00854EFC"/>
    <w:rsid w:val="00874854"/>
    <w:rsid w:val="00881FCC"/>
    <w:rsid w:val="00883F92"/>
    <w:rsid w:val="008B5B06"/>
    <w:rsid w:val="00903A4F"/>
    <w:rsid w:val="0092274A"/>
    <w:rsid w:val="00925E0B"/>
    <w:rsid w:val="009311DE"/>
    <w:rsid w:val="009648A9"/>
    <w:rsid w:val="00967E7A"/>
    <w:rsid w:val="00971D05"/>
    <w:rsid w:val="00973E64"/>
    <w:rsid w:val="0097616D"/>
    <w:rsid w:val="009B34E5"/>
    <w:rsid w:val="009C5CD4"/>
    <w:rsid w:val="009F468E"/>
    <w:rsid w:val="00A04EB2"/>
    <w:rsid w:val="00A10E92"/>
    <w:rsid w:val="00A12DBA"/>
    <w:rsid w:val="00A156D0"/>
    <w:rsid w:val="00A24F6E"/>
    <w:rsid w:val="00A35729"/>
    <w:rsid w:val="00A44494"/>
    <w:rsid w:val="00A55DFA"/>
    <w:rsid w:val="00A6129D"/>
    <w:rsid w:val="00A73E3D"/>
    <w:rsid w:val="00A86ADB"/>
    <w:rsid w:val="00AB0BBF"/>
    <w:rsid w:val="00AC33E4"/>
    <w:rsid w:val="00AC472B"/>
    <w:rsid w:val="00AF29CA"/>
    <w:rsid w:val="00AF347F"/>
    <w:rsid w:val="00AF4037"/>
    <w:rsid w:val="00B06DD6"/>
    <w:rsid w:val="00B11D85"/>
    <w:rsid w:val="00B13F79"/>
    <w:rsid w:val="00B3305B"/>
    <w:rsid w:val="00B604D7"/>
    <w:rsid w:val="00B64F30"/>
    <w:rsid w:val="00B66739"/>
    <w:rsid w:val="00B84DE8"/>
    <w:rsid w:val="00B9099D"/>
    <w:rsid w:val="00B92A74"/>
    <w:rsid w:val="00BA6272"/>
    <w:rsid w:val="00BD6470"/>
    <w:rsid w:val="00BD6C04"/>
    <w:rsid w:val="00BE1343"/>
    <w:rsid w:val="00BE36E3"/>
    <w:rsid w:val="00BE6D24"/>
    <w:rsid w:val="00C032A0"/>
    <w:rsid w:val="00C124F6"/>
    <w:rsid w:val="00C141BA"/>
    <w:rsid w:val="00C23ED7"/>
    <w:rsid w:val="00C410AF"/>
    <w:rsid w:val="00C551C4"/>
    <w:rsid w:val="00C63604"/>
    <w:rsid w:val="00CA1A45"/>
    <w:rsid w:val="00CB1ED5"/>
    <w:rsid w:val="00CE2294"/>
    <w:rsid w:val="00CF154A"/>
    <w:rsid w:val="00CF5ABB"/>
    <w:rsid w:val="00D0033C"/>
    <w:rsid w:val="00D06459"/>
    <w:rsid w:val="00D12044"/>
    <w:rsid w:val="00D208FB"/>
    <w:rsid w:val="00D32DFB"/>
    <w:rsid w:val="00D37483"/>
    <w:rsid w:val="00D51EF0"/>
    <w:rsid w:val="00D83D7A"/>
    <w:rsid w:val="00DA0A6E"/>
    <w:rsid w:val="00DA20A6"/>
    <w:rsid w:val="00DA27E2"/>
    <w:rsid w:val="00DB0B36"/>
    <w:rsid w:val="00DB472A"/>
    <w:rsid w:val="00DC1503"/>
    <w:rsid w:val="00DC16E3"/>
    <w:rsid w:val="00DD2B35"/>
    <w:rsid w:val="00DE5434"/>
    <w:rsid w:val="00DF1615"/>
    <w:rsid w:val="00DF557A"/>
    <w:rsid w:val="00E05207"/>
    <w:rsid w:val="00E06B5C"/>
    <w:rsid w:val="00E13596"/>
    <w:rsid w:val="00E13D45"/>
    <w:rsid w:val="00E1412F"/>
    <w:rsid w:val="00E3186E"/>
    <w:rsid w:val="00E34BBA"/>
    <w:rsid w:val="00E62346"/>
    <w:rsid w:val="00E63E69"/>
    <w:rsid w:val="00E73512"/>
    <w:rsid w:val="00E83D0A"/>
    <w:rsid w:val="00E86FF5"/>
    <w:rsid w:val="00EC2D01"/>
    <w:rsid w:val="00EC446B"/>
    <w:rsid w:val="00F06DA6"/>
    <w:rsid w:val="00F14C3B"/>
    <w:rsid w:val="00F2489A"/>
    <w:rsid w:val="00F2517E"/>
    <w:rsid w:val="00F26AE2"/>
    <w:rsid w:val="00F3126B"/>
    <w:rsid w:val="00F427F5"/>
    <w:rsid w:val="00F4608A"/>
    <w:rsid w:val="00F51C8D"/>
    <w:rsid w:val="00F55D38"/>
    <w:rsid w:val="00F67CDA"/>
    <w:rsid w:val="00FB4B94"/>
    <w:rsid w:val="00FC1C9F"/>
    <w:rsid w:val="00FD3E7C"/>
    <w:rsid w:val="00FF6E8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5C1B7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paragraph" w:styleId="ListParagraph">
    <w:name w:val="List Paragraph"/>
    <w:basedOn w:val="Normal"/>
    <w:uiPriority w:val="34"/>
    <w:qFormat/>
    <w:rsid w:val="008500D0"/>
    <w:pPr>
      <w:ind w:left="720"/>
      <w:contextualSpacing/>
    </w:pPr>
  </w:style>
  <w:style w:type="character" w:customStyle="1" w:styleId="apple-converted-space">
    <w:name w:val="apple-converted-space"/>
    <w:basedOn w:val="DefaultParagraphFont"/>
    <w:rsid w:val="00BE6D24"/>
  </w:style>
  <w:style w:type="paragraph" w:styleId="EndnoteText">
    <w:name w:val="endnote text"/>
    <w:basedOn w:val="Normal"/>
    <w:link w:val="EndnoteTextChar"/>
    <w:uiPriority w:val="99"/>
    <w:unhideWhenUsed/>
    <w:rsid w:val="006C79AB"/>
    <w:pPr>
      <w:spacing w:after="0"/>
    </w:pPr>
    <w:rPr>
      <w:sz w:val="20"/>
      <w:szCs w:val="20"/>
    </w:rPr>
  </w:style>
  <w:style w:type="character" w:customStyle="1" w:styleId="EndnoteTextChar">
    <w:name w:val="Endnote Text Char"/>
    <w:basedOn w:val="DefaultParagraphFont"/>
    <w:link w:val="EndnoteText"/>
    <w:uiPriority w:val="99"/>
    <w:rsid w:val="006C79AB"/>
    <w:rPr>
      <w:sz w:val="20"/>
      <w:szCs w:val="20"/>
    </w:rPr>
  </w:style>
  <w:style w:type="character" w:styleId="EndnoteReference">
    <w:name w:val="endnote reference"/>
    <w:basedOn w:val="DefaultParagraphFont"/>
    <w:uiPriority w:val="99"/>
    <w:unhideWhenUsed/>
    <w:rsid w:val="006C79AB"/>
    <w:rPr>
      <w:vertAlign w:val="superscript"/>
    </w:rPr>
  </w:style>
  <w:style w:type="table" w:styleId="TableGrid">
    <w:name w:val="Table Grid"/>
    <w:basedOn w:val="TableNormal"/>
    <w:uiPriority w:val="59"/>
    <w:rsid w:val="00A6129D"/>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paragraph" w:styleId="ListParagraph">
    <w:name w:val="List Paragraph"/>
    <w:basedOn w:val="Normal"/>
    <w:uiPriority w:val="34"/>
    <w:qFormat/>
    <w:rsid w:val="008500D0"/>
    <w:pPr>
      <w:ind w:left="720"/>
      <w:contextualSpacing/>
    </w:pPr>
  </w:style>
  <w:style w:type="character" w:customStyle="1" w:styleId="apple-converted-space">
    <w:name w:val="apple-converted-space"/>
    <w:basedOn w:val="DefaultParagraphFont"/>
    <w:rsid w:val="00BE6D24"/>
  </w:style>
  <w:style w:type="paragraph" w:styleId="EndnoteText">
    <w:name w:val="endnote text"/>
    <w:basedOn w:val="Normal"/>
    <w:link w:val="EndnoteTextChar"/>
    <w:uiPriority w:val="99"/>
    <w:unhideWhenUsed/>
    <w:rsid w:val="006C79AB"/>
    <w:pPr>
      <w:spacing w:after="0"/>
    </w:pPr>
    <w:rPr>
      <w:sz w:val="20"/>
      <w:szCs w:val="20"/>
    </w:rPr>
  </w:style>
  <w:style w:type="character" w:customStyle="1" w:styleId="EndnoteTextChar">
    <w:name w:val="Endnote Text Char"/>
    <w:basedOn w:val="DefaultParagraphFont"/>
    <w:link w:val="EndnoteText"/>
    <w:uiPriority w:val="99"/>
    <w:rsid w:val="006C79AB"/>
    <w:rPr>
      <w:sz w:val="20"/>
      <w:szCs w:val="20"/>
    </w:rPr>
  </w:style>
  <w:style w:type="character" w:styleId="EndnoteReference">
    <w:name w:val="endnote reference"/>
    <w:basedOn w:val="DefaultParagraphFont"/>
    <w:uiPriority w:val="99"/>
    <w:unhideWhenUsed/>
    <w:rsid w:val="006C79AB"/>
    <w:rPr>
      <w:vertAlign w:val="superscript"/>
    </w:rPr>
  </w:style>
  <w:style w:type="table" w:styleId="TableGrid">
    <w:name w:val="Table Grid"/>
    <w:basedOn w:val="TableNormal"/>
    <w:uiPriority w:val="59"/>
    <w:rsid w:val="00A6129D"/>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81996">
      <w:bodyDiv w:val="1"/>
      <w:marLeft w:val="0"/>
      <w:marRight w:val="0"/>
      <w:marTop w:val="0"/>
      <w:marBottom w:val="0"/>
      <w:divBdr>
        <w:top w:val="none" w:sz="0" w:space="0" w:color="auto"/>
        <w:left w:val="none" w:sz="0" w:space="0" w:color="auto"/>
        <w:bottom w:val="none" w:sz="0" w:space="0" w:color="auto"/>
        <w:right w:val="none" w:sz="0" w:space="0" w:color="auto"/>
      </w:divBdr>
      <w:divsChild>
        <w:div w:id="1434978965">
          <w:marLeft w:val="0"/>
          <w:marRight w:val="0"/>
          <w:marTop w:val="0"/>
          <w:marBottom w:val="0"/>
          <w:divBdr>
            <w:top w:val="none" w:sz="0" w:space="0" w:color="auto"/>
            <w:left w:val="none" w:sz="0" w:space="0" w:color="auto"/>
            <w:bottom w:val="none" w:sz="0" w:space="0" w:color="auto"/>
            <w:right w:val="none" w:sz="0" w:space="0" w:color="auto"/>
          </w:divBdr>
        </w:div>
      </w:divsChild>
    </w:div>
    <w:div w:id="95828950">
      <w:bodyDiv w:val="1"/>
      <w:marLeft w:val="0"/>
      <w:marRight w:val="0"/>
      <w:marTop w:val="0"/>
      <w:marBottom w:val="0"/>
      <w:divBdr>
        <w:top w:val="none" w:sz="0" w:space="0" w:color="auto"/>
        <w:left w:val="none" w:sz="0" w:space="0" w:color="auto"/>
        <w:bottom w:val="none" w:sz="0" w:space="0" w:color="auto"/>
        <w:right w:val="none" w:sz="0" w:space="0" w:color="auto"/>
      </w:divBdr>
    </w:div>
    <w:div w:id="371929865">
      <w:bodyDiv w:val="1"/>
      <w:marLeft w:val="0"/>
      <w:marRight w:val="0"/>
      <w:marTop w:val="0"/>
      <w:marBottom w:val="0"/>
      <w:divBdr>
        <w:top w:val="none" w:sz="0" w:space="0" w:color="auto"/>
        <w:left w:val="none" w:sz="0" w:space="0" w:color="auto"/>
        <w:bottom w:val="none" w:sz="0" w:space="0" w:color="auto"/>
        <w:right w:val="none" w:sz="0" w:space="0" w:color="auto"/>
      </w:divBdr>
    </w:div>
    <w:div w:id="549658109">
      <w:bodyDiv w:val="1"/>
      <w:marLeft w:val="0"/>
      <w:marRight w:val="0"/>
      <w:marTop w:val="0"/>
      <w:marBottom w:val="0"/>
      <w:divBdr>
        <w:top w:val="none" w:sz="0" w:space="0" w:color="auto"/>
        <w:left w:val="none" w:sz="0" w:space="0" w:color="auto"/>
        <w:bottom w:val="none" w:sz="0" w:space="0" w:color="auto"/>
        <w:right w:val="none" w:sz="0" w:space="0" w:color="auto"/>
      </w:divBdr>
    </w:div>
    <w:div w:id="746342806">
      <w:bodyDiv w:val="1"/>
      <w:marLeft w:val="0"/>
      <w:marRight w:val="0"/>
      <w:marTop w:val="0"/>
      <w:marBottom w:val="0"/>
      <w:divBdr>
        <w:top w:val="none" w:sz="0" w:space="0" w:color="auto"/>
        <w:left w:val="none" w:sz="0" w:space="0" w:color="auto"/>
        <w:bottom w:val="none" w:sz="0" w:space="0" w:color="auto"/>
        <w:right w:val="none" w:sz="0" w:space="0" w:color="auto"/>
      </w:divBdr>
    </w:div>
    <w:div w:id="873037185">
      <w:bodyDiv w:val="1"/>
      <w:marLeft w:val="0"/>
      <w:marRight w:val="0"/>
      <w:marTop w:val="0"/>
      <w:marBottom w:val="0"/>
      <w:divBdr>
        <w:top w:val="none" w:sz="0" w:space="0" w:color="auto"/>
        <w:left w:val="none" w:sz="0" w:space="0" w:color="auto"/>
        <w:bottom w:val="none" w:sz="0" w:space="0" w:color="auto"/>
        <w:right w:val="none" w:sz="0" w:space="0" w:color="auto"/>
      </w:divBdr>
      <w:divsChild>
        <w:div w:id="455297547">
          <w:marLeft w:val="0"/>
          <w:marRight w:val="0"/>
          <w:marTop w:val="0"/>
          <w:marBottom w:val="0"/>
          <w:divBdr>
            <w:top w:val="none" w:sz="0" w:space="0" w:color="auto"/>
            <w:left w:val="none" w:sz="0" w:space="0" w:color="auto"/>
            <w:bottom w:val="none" w:sz="0" w:space="0" w:color="auto"/>
            <w:right w:val="none" w:sz="0" w:space="0" w:color="auto"/>
          </w:divBdr>
          <w:divsChild>
            <w:div w:id="1639795501">
              <w:marLeft w:val="0"/>
              <w:marRight w:val="0"/>
              <w:marTop w:val="0"/>
              <w:marBottom w:val="0"/>
              <w:divBdr>
                <w:top w:val="none" w:sz="0" w:space="0" w:color="auto"/>
                <w:left w:val="none" w:sz="0" w:space="0" w:color="auto"/>
                <w:bottom w:val="none" w:sz="0" w:space="0" w:color="auto"/>
                <w:right w:val="none" w:sz="0" w:space="0" w:color="auto"/>
              </w:divBdr>
              <w:divsChild>
                <w:div w:id="193050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872795">
      <w:bodyDiv w:val="1"/>
      <w:marLeft w:val="0"/>
      <w:marRight w:val="0"/>
      <w:marTop w:val="0"/>
      <w:marBottom w:val="0"/>
      <w:divBdr>
        <w:top w:val="none" w:sz="0" w:space="0" w:color="auto"/>
        <w:left w:val="none" w:sz="0" w:space="0" w:color="auto"/>
        <w:bottom w:val="none" w:sz="0" w:space="0" w:color="auto"/>
        <w:right w:val="none" w:sz="0" w:space="0" w:color="auto"/>
      </w:divBdr>
    </w:div>
    <w:div w:id="1350639184">
      <w:bodyDiv w:val="1"/>
      <w:marLeft w:val="0"/>
      <w:marRight w:val="0"/>
      <w:marTop w:val="0"/>
      <w:marBottom w:val="0"/>
      <w:divBdr>
        <w:top w:val="none" w:sz="0" w:space="0" w:color="auto"/>
        <w:left w:val="none" w:sz="0" w:space="0" w:color="auto"/>
        <w:bottom w:val="none" w:sz="0" w:space="0" w:color="auto"/>
        <w:right w:val="none" w:sz="0" w:space="0" w:color="auto"/>
      </w:divBdr>
    </w:div>
    <w:div w:id="1603490534">
      <w:bodyDiv w:val="1"/>
      <w:marLeft w:val="0"/>
      <w:marRight w:val="0"/>
      <w:marTop w:val="0"/>
      <w:marBottom w:val="0"/>
      <w:divBdr>
        <w:top w:val="none" w:sz="0" w:space="0" w:color="auto"/>
        <w:left w:val="none" w:sz="0" w:space="0" w:color="auto"/>
        <w:bottom w:val="none" w:sz="0" w:space="0" w:color="auto"/>
        <w:right w:val="none" w:sz="0" w:space="0" w:color="auto"/>
      </w:divBdr>
    </w:div>
    <w:div w:id="1713382791">
      <w:bodyDiv w:val="1"/>
      <w:marLeft w:val="0"/>
      <w:marRight w:val="0"/>
      <w:marTop w:val="0"/>
      <w:marBottom w:val="0"/>
      <w:divBdr>
        <w:top w:val="none" w:sz="0" w:space="0" w:color="auto"/>
        <w:left w:val="none" w:sz="0" w:space="0" w:color="auto"/>
        <w:bottom w:val="none" w:sz="0" w:space="0" w:color="auto"/>
        <w:right w:val="none" w:sz="0" w:space="0" w:color="auto"/>
      </w:divBdr>
    </w:div>
    <w:div w:id="1721972174">
      <w:bodyDiv w:val="1"/>
      <w:marLeft w:val="0"/>
      <w:marRight w:val="0"/>
      <w:marTop w:val="0"/>
      <w:marBottom w:val="0"/>
      <w:divBdr>
        <w:top w:val="none" w:sz="0" w:space="0" w:color="auto"/>
        <w:left w:val="none" w:sz="0" w:space="0" w:color="auto"/>
        <w:bottom w:val="none" w:sz="0" w:space="0" w:color="auto"/>
        <w:right w:val="none" w:sz="0" w:space="0" w:color="auto"/>
      </w:divBdr>
      <w:divsChild>
        <w:div w:id="807941046">
          <w:marLeft w:val="0"/>
          <w:marRight w:val="0"/>
          <w:marTop w:val="0"/>
          <w:marBottom w:val="0"/>
          <w:divBdr>
            <w:top w:val="none" w:sz="0" w:space="0" w:color="auto"/>
            <w:left w:val="none" w:sz="0" w:space="0" w:color="auto"/>
            <w:bottom w:val="none" w:sz="0" w:space="0" w:color="auto"/>
            <w:right w:val="none" w:sz="0" w:space="0" w:color="auto"/>
          </w:divBdr>
          <w:divsChild>
            <w:div w:id="1510220657">
              <w:marLeft w:val="0"/>
              <w:marRight w:val="0"/>
              <w:marTop w:val="0"/>
              <w:marBottom w:val="0"/>
              <w:divBdr>
                <w:top w:val="none" w:sz="0" w:space="0" w:color="auto"/>
                <w:left w:val="none" w:sz="0" w:space="0" w:color="auto"/>
                <w:bottom w:val="none" w:sz="0" w:space="0" w:color="auto"/>
                <w:right w:val="none" w:sz="0" w:space="0" w:color="auto"/>
              </w:divBdr>
              <w:divsChild>
                <w:div w:id="1048338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22265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11/relationships/people" Target="people.xml"/><Relationship Id="rId13"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comments" Target="comments.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CC5F91-8054-E648-A6C1-9889A940E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1522</TotalTime>
  <Pages>5</Pages>
  <Words>1581</Words>
  <Characters>9015</Characters>
  <Application>Microsoft Macintosh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10575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Tamara Powers</cp:lastModifiedBy>
  <cp:revision>24</cp:revision>
  <dcterms:created xsi:type="dcterms:W3CDTF">2017-04-04T19:37:00Z</dcterms:created>
  <dcterms:modified xsi:type="dcterms:W3CDTF">2017-04-14T16:37:00Z</dcterms:modified>
</cp:coreProperties>
</file>